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593188" w14:textId="77777777" w:rsidR="006454C5" w:rsidRPr="00F25124" w:rsidRDefault="006454C5" w:rsidP="006454C5">
      <w:pPr>
        <w:jc w:val="center"/>
        <w:rPr>
          <w:rFonts w:cstheme="minorHAnsi"/>
          <w:bCs/>
        </w:rPr>
      </w:pPr>
      <w:r w:rsidRPr="00F25124">
        <w:rPr>
          <w:rFonts w:cstheme="minorHAnsi"/>
          <w:noProof/>
          <w:lang w:eastAsia="fr-FR"/>
        </w:rPr>
        <w:drawing>
          <wp:inline distT="0" distB="0" distL="0" distR="0" wp14:anchorId="45D3B946" wp14:editId="667790D6">
            <wp:extent cx="1472162" cy="179070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2162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CDE627" w14:textId="77777777" w:rsidR="00D62A0F" w:rsidRPr="00F25124" w:rsidRDefault="00D62A0F" w:rsidP="003B5BE6">
      <w:pPr>
        <w:spacing w:line="300" w:lineRule="exact"/>
        <w:jc w:val="center"/>
        <w:rPr>
          <w:rFonts w:cstheme="minorHAnsi"/>
          <w:b/>
          <w:bCs/>
          <w:sz w:val="56"/>
        </w:rPr>
      </w:pPr>
    </w:p>
    <w:p w14:paraId="1E034567" w14:textId="2845F921" w:rsidR="006454C5" w:rsidRPr="00F25124" w:rsidRDefault="00636147" w:rsidP="00E05CEB">
      <w:pPr>
        <w:spacing w:line="360" w:lineRule="auto"/>
        <w:jc w:val="center"/>
        <w:rPr>
          <w:rFonts w:cstheme="minorHAnsi"/>
          <w:b/>
          <w:bCs/>
          <w:sz w:val="56"/>
        </w:rPr>
      </w:pPr>
      <w:r w:rsidRPr="00F25124">
        <w:rPr>
          <w:rFonts w:cstheme="minorHAnsi"/>
          <w:b/>
          <w:bCs/>
          <w:sz w:val="56"/>
        </w:rPr>
        <w:t>CADRE DE REPONSE</w:t>
      </w:r>
      <w:r w:rsidR="006D307F" w:rsidRPr="00F25124">
        <w:rPr>
          <w:rFonts w:cstheme="minorHAnsi"/>
          <w:b/>
          <w:bCs/>
          <w:sz w:val="56"/>
        </w:rPr>
        <w:t>S</w:t>
      </w:r>
    </w:p>
    <w:p w14:paraId="7E8A5515" w14:textId="77777777" w:rsidR="00FC4615" w:rsidRPr="00F25124" w:rsidRDefault="00FC4615" w:rsidP="00FC4615">
      <w:pPr>
        <w:pBdr>
          <w:top w:val="single" w:sz="24" w:space="1" w:color="0070C0" w:shadow="1"/>
          <w:left w:val="single" w:sz="24" w:space="4" w:color="0070C0" w:shadow="1"/>
          <w:bottom w:val="single" w:sz="24" w:space="1" w:color="0070C0" w:shadow="1"/>
          <w:right w:val="single" w:sz="24" w:space="4" w:color="0070C0" w:shadow="1"/>
        </w:pBdr>
        <w:spacing w:after="100" w:afterAutospacing="1" w:line="240" w:lineRule="auto"/>
        <w:jc w:val="center"/>
        <w:rPr>
          <w:rFonts w:cstheme="minorHAnsi"/>
          <w:bCs/>
        </w:rPr>
      </w:pPr>
    </w:p>
    <w:p w14:paraId="6F5F74DC" w14:textId="3E2832D3" w:rsidR="005A4150" w:rsidRPr="00F25124" w:rsidRDefault="005A4150" w:rsidP="005A4150">
      <w:pPr>
        <w:pBdr>
          <w:top w:val="single" w:sz="24" w:space="1" w:color="0070C0" w:shadow="1"/>
          <w:left w:val="single" w:sz="24" w:space="4" w:color="0070C0" w:shadow="1"/>
          <w:bottom w:val="single" w:sz="24" w:space="1" w:color="0070C0" w:shadow="1"/>
          <w:right w:val="single" w:sz="24" w:space="4" w:color="0070C0" w:shadow="1"/>
        </w:pBdr>
        <w:spacing w:after="100" w:afterAutospacing="1" w:line="240" w:lineRule="auto"/>
        <w:jc w:val="center"/>
        <w:rPr>
          <w:rFonts w:cstheme="minorHAnsi"/>
          <w:b/>
          <w:bCs/>
          <w:color w:val="0070C0"/>
          <w:sz w:val="36"/>
        </w:rPr>
      </w:pPr>
      <w:r w:rsidRPr="00F25124">
        <w:rPr>
          <w:rFonts w:cstheme="minorHAnsi"/>
          <w:b/>
          <w:bCs/>
          <w:color w:val="0070C0"/>
          <w:sz w:val="36"/>
        </w:rPr>
        <w:t xml:space="preserve"> MISSION DE MAITRISE D’ŒUVRE </w:t>
      </w:r>
    </w:p>
    <w:p w14:paraId="07D1A3AE" w14:textId="50283287" w:rsidR="005A4150" w:rsidRPr="00F25124" w:rsidRDefault="004E1FCE" w:rsidP="005A4150">
      <w:pPr>
        <w:pBdr>
          <w:top w:val="single" w:sz="24" w:space="1" w:color="0070C0" w:shadow="1"/>
          <w:left w:val="single" w:sz="24" w:space="4" w:color="0070C0" w:shadow="1"/>
          <w:bottom w:val="single" w:sz="24" w:space="1" w:color="0070C0" w:shadow="1"/>
          <w:right w:val="single" w:sz="24" w:space="4" w:color="0070C0" w:shadow="1"/>
        </w:pBdr>
        <w:spacing w:after="100" w:afterAutospacing="1" w:line="240" w:lineRule="auto"/>
        <w:jc w:val="center"/>
        <w:rPr>
          <w:rFonts w:cstheme="minorHAnsi"/>
          <w:b/>
          <w:bCs/>
          <w:color w:val="0070C0"/>
          <w:sz w:val="36"/>
        </w:rPr>
      </w:pPr>
      <w:r w:rsidRPr="00F25124">
        <w:rPr>
          <w:rFonts w:cstheme="minorHAnsi"/>
          <w:b/>
          <w:bCs/>
          <w:color w:val="0070C0"/>
          <w:sz w:val="36"/>
        </w:rPr>
        <w:t>« </w:t>
      </w:r>
      <w:r w:rsidR="005A4150" w:rsidRPr="00F25124">
        <w:rPr>
          <w:rFonts w:cstheme="minorHAnsi"/>
          <w:b/>
          <w:bCs/>
          <w:color w:val="0070C0"/>
          <w:sz w:val="36"/>
        </w:rPr>
        <w:t xml:space="preserve">REMPLACEMENT DE 8 ASCENSEURS EN DUPLEX </w:t>
      </w:r>
    </w:p>
    <w:p w14:paraId="18557E4B" w14:textId="47990F3D" w:rsidR="007B0C50" w:rsidRPr="00F25124" w:rsidRDefault="00A767D1" w:rsidP="005A4150">
      <w:pPr>
        <w:pBdr>
          <w:top w:val="single" w:sz="24" w:space="1" w:color="0070C0" w:shadow="1"/>
          <w:left w:val="single" w:sz="24" w:space="4" w:color="0070C0" w:shadow="1"/>
          <w:bottom w:val="single" w:sz="24" w:space="1" w:color="0070C0" w:shadow="1"/>
          <w:right w:val="single" w:sz="24" w:space="4" w:color="0070C0" w:shadow="1"/>
        </w:pBdr>
        <w:spacing w:after="100" w:afterAutospacing="1" w:line="240" w:lineRule="auto"/>
        <w:jc w:val="center"/>
        <w:rPr>
          <w:rFonts w:cstheme="minorHAnsi"/>
          <w:b/>
          <w:bCs/>
          <w:color w:val="0070C0"/>
          <w:sz w:val="36"/>
        </w:rPr>
      </w:pPr>
      <w:r>
        <w:rPr>
          <w:rFonts w:cstheme="minorHAnsi"/>
          <w:b/>
          <w:bCs/>
          <w:color w:val="0070C0"/>
          <w:sz w:val="36"/>
        </w:rPr>
        <w:t>ET DEUX ASCENS</w:t>
      </w:r>
      <w:r w:rsidR="005A4150" w:rsidRPr="00F25124">
        <w:rPr>
          <w:rFonts w:cstheme="minorHAnsi"/>
          <w:b/>
          <w:bCs/>
          <w:color w:val="0070C0"/>
          <w:sz w:val="36"/>
        </w:rPr>
        <w:t>EURS DE CHARGES</w:t>
      </w:r>
      <w:r w:rsidR="004E1FCE" w:rsidRPr="00F25124">
        <w:rPr>
          <w:rFonts w:cstheme="minorHAnsi"/>
          <w:b/>
          <w:bCs/>
          <w:color w:val="0070C0"/>
          <w:sz w:val="36"/>
        </w:rPr>
        <w:t xml:space="preserve"> </w:t>
      </w:r>
      <w:r w:rsidR="00EF43C2" w:rsidRPr="00F25124">
        <w:rPr>
          <w:rFonts w:cstheme="minorHAnsi"/>
          <w:b/>
          <w:bCs/>
          <w:color w:val="0070C0"/>
          <w:sz w:val="36"/>
        </w:rPr>
        <w:t>»</w:t>
      </w:r>
    </w:p>
    <w:p w14:paraId="7E3BD0C4" w14:textId="76B28112" w:rsidR="00FC4615" w:rsidRPr="00F25124" w:rsidRDefault="005A4150" w:rsidP="005A4150">
      <w:pPr>
        <w:pBdr>
          <w:top w:val="single" w:sz="24" w:space="1" w:color="0070C0" w:shadow="1"/>
          <w:left w:val="single" w:sz="24" w:space="4" w:color="0070C0" w:shadow="1"/>
          <w:bottom w:val="single" w:sz="24" w:space="1" w:color="0070C0" w:shadow="1"/>
          <w:right w:val="single" w:sz="24" w:space="4" w:color="0070C0" w:shadow="1"/>
        </w:pBdr>
        <w:spacing w:after="100" w:afterAutospacing="1" w:line="240" w:lineRule="auto"/>
        <w:jc w:val="center"/>
        <w:rPr>
          <w:rFonts w:cstheme="minorHAnsi"/>
          <w:b/>
          <w:bCs/>
          <w:sz w:val="36"/>
          <w:u w:val="single"/>
        </w:rPr>
      </w:pPr>
      <w:r w:rsidRPr="00F25124">
        <w:rPr>
          <w:rFonts w:cstheme="minorHAnsi"/>
          <w:b/>
          <w:bCs/>
          <w:sz w:val="36"/>
          <w:u w:val="single"/>
        </w:rPr>
        <w:t>AOO</w:t>
      </w:r>
      <w:r w:rsidR="00A626D4" w:rsidRPr="00F25124">
        <w:rPr>
          <w:rFonts w:cstheme="minorHAnsi"/>
          <w:b/>
          <w:bCs/>
          <w:sz w:val="36"/>
          <w:u w:val="single"/>
        </w:rPr>
        <w:t xml:space="preserve"> </w:t>
      </w:r>
      <w:r w:rsidR="00EF43C2" w:rsidRPr="00F25124">
        <w:rPr>
          <w:rFonts w:cstheme="minorHAnsi"/>
          <w:b/>
          <w:bCs/>
          <w:sz w:val="36"/>
          <w:u w:val="single"/>
        </w:rPr>
        <w:t>N</w:t>
      </w:r>
      <w:r w:rsidR="00FC4615" w:rsidRPr="00F25124">
        <w:rPr>
          <w:rFonts w:cstheme="minorHAnsi"/>
          <w:b/>
          <w:bCs/>
          <w:sz w:val="36"/>
          <w:u w:val="single"/>
        </w:rPr>
        <w:t>°0</w:t>
      </w:r>
      <w:r w:rsidRPr="00F25124">
        <w:rPr>
          <w:rFonts w:cstheme="minorHAnsi"/>
          <w:b/>
          <w:bCs/>
          <w:sz w:val="36"/>
          <w:u w:val="single"/>
        </w:rPr>
        <w:t>4</w:t>
      </w:r>
      <w:r w:rsidR="00557318" w:rsidRPr="00F25124">
        <w:rPr>
          <w:rFonts w:cstheme="minorHAnsi"/>
          <w:b/>
          <w:bCs/>
          <w:sz w:val="36"/>
          <w:u w:val="single"/>
        </w:rPr>
        <w:t>-2025</w:t>
      </w:r>
    </w:p>
    <w:p w14:paraId="57C4EA02" w14:textId="77777777" w:rsidR="00FC4615" w:rsidRPr="00F25124" w:rsidRDefault="00FC4615" w:rsidP="00FC4615">
      <w:pPr>
        <w:pBdr>
          <w:top w:val="single" w:sz="24" w:space="1" w:color="0070C0" w:shadow="1"/>
          <w:left w:val="single" w:sz="24" w:space="4" w:color="0070C0" w:shadow="1"/>
          <w:bottom w:val="single" w:sz="24" w:space="1" w:color="0070C0" w:shadow="1"/>
          <w:right w:val="single" w:sz="24" w:space="4" w:color="0070C0" w:shadow="1"/>
        </w:pBdr>
        <w:spacing w:after="100" w:afterAutospacing="1" w:line="240" w:lineRule="auto"/>
        <w:jc w:val="center"/>
        <w:rPr>
          <w:rFonts w:cstheme="minorHAnsi"/>
          <w:bCs/>
        </w:rPr>
      </w:pPr>
    </w:p>
    <w:p w14:paraId="385243D7" w14:textId="77777777" w:rsidR="00FC4615" w:rsidRPr="00F25124" w:rsidRDefault="00FC4615" w:rsidP="00FC4615">
      <w:pPr>
        <w:spacing w:after="100" w:afterAutospacing="1" w:line="240" w:lineRule="auto"/>
        <w:jc w:val="center"/>
        <w:rPr>
          <w:rFonts w:cstheme="minorHAnsi"/>
          <w:b/>
          <w:sz w:val="24"/>
          <w:szCs w:val="24"/>
          <w:u w:val="single"/>
        </w:rPr>
      </w:pPr>
    </w:p>
    <w:p w14:paraId="47016546" w14:textId="77777777" w:rsidR="00FC4615" w:rsidRPr="00F25124" w:rsidRDefault="00FC4615" w:rsidP="00FC4615">
      <w:pPr>
        <w:pBdr>
          <w:top w:val="single" w:sz="24" w:space="1" w:color="0070C0" w:shadow="1"/>
          <w:left w:val="single" w:sz="24" w:space="4" w:color="0070C0" w:shadow="1"/>
          <w:bottom w:val="single" w:sz="24" w:space="1" w:color="0070C0" w:shadow="1"/>
          <w:right w:val="single" w:sz="24" w:space="4" w:color="0070C0" w:shadow="1"/>
        </w:pBdr>
        <w:spacing w:after="100" w:afterAutospacing="1" w:line="240" w:lineRule="auto"/>
        <w:jc w:val="center"/>
        <w:rPr>
          <w:rFonts w:cstheme="minorHAnsi"/>
          <w:bCs/>
        </w:rPr>
      </w:pPr>
    </w:p>
    <w:p w14:paraId="1B9703ED" w14:textId="77777777" w:rsidR="00F0046F" w:rsidRPr="00F25124" w:rsidRDefault="00F0046F" w:rsidP="00FC4615">
      <w:pPr>
        <w:pBdr>
          <w:top w:val="single" w:sz="24" w:space="1" w:color="0070C0" w:shadow="1"/>
          <w:left w:val="single" w:sz="24" w:space="4" w:color="0070C0" w:shadow="1"/>
          <w:bottom w:val="single" w:sz="24" w:space="1" w:color="0070C0" w:shadow="1"/>
          <w:right w:val="single" w:sz="24" w:space="4" w:color="0070C0" w:shadow="1"/>
        </w:pBdr>
        <w:spacing w:after="100" w:afterAutospacing="1" w:line="240" w:lineRule="auto"/>
        <w:jc w:val="center"/>
        <w:rPr>
          <w:rFonts w:cstheme="minorHAnsi"/>
          <w:bCs/>
          <w:sz w:val="28"/>
          <w:szCs w:val="24"/>
          <w:u w:val="single"/>
        </w:rPr>
      </w:pPr>
      <w:r w:rsidRPr="00F25124">
        <w:rPr>
          <w:rFonts w:cstheme="minorHAnsi"/>
          <w:bCs/>
          <w:sz w:val="28"/>
          <w:szCs w:val="24"/>
          <w:u w:val="single"/>
        </w:rPr>
        <w:t>Dénomination du Pouvoir adjudicateur:</w:t>
      </w:r>
    </w:p>
    <w:p w14:paraId="0B7E583E" w14:textId="77777777" w:rsidR="00FC4615" w:rsidRPr="00F25124" w:rsidRDefault="00FC4615" w:rsidP="00FC4615">
      <w:pPr>
        <w:pBdr>
          <w:top w:val="single" w:sz="24" w:space="1" w:color="0070C0" w:shadow="1"/>
          <w:left w:val="single" w:sz="24" w:space="4" w:color="0070C0" w:shadow="1"/>
          <w:bottom w:val="single" w:sz="24" w:space="1" w:color="0070C0" w:shadow="1"/>
          <w:right w:val="single" w:sz="24" w:space="4" w:color="0070C0" w:shadow="1"/>
        </w:pBdr>
        <w:spacing w:after="100" w:afterAutospacing="1" w:line="240" w:lineRule="auto"/>
        <w:jc w:val="center"/>
        <w:rPr>
          <w:rFonts w:cstheme="minorHAnsi"/>
          <w:b/>
          <w:sz w:val="28"/>
          <w:szCs w:val="24"/>
          <w:u w:val="single"/>
        </w:rPr>
      </w:pPr>
      <w:r w:rsidRPr="00F25124">
        <w:rPr>
          <w:rFonts w:cstheme="minorHAnsi"/>
          <w:b/>
          <w:bCs/>
          <w:sz w:val="28"/>
          <w:szCs w:val="24"/>
        </w:rPr>
        <w:t>UIOSS de la Marne</w:t>
      </w:r>
    </w:p>
    <w:p w14:paraId="03DFA2CE" w14:textId="1A792C0F" w:rsidR="004038F2" w:rsidRDefault="004F7ED9" w:rsidP="00FC4615">
      <w:pPr>
        <w:pBdr>
          <w:top w:val="single" w:sz="24" w:space="1" w:color="0070C0" w:shadow="1"/>
          <w:left w:val="single" w:sz="24" w:space="4" w:color="0070C0" w:shadow="1"/>
          <w:bottom w:val="single" w:sz="24" w:space="1" w:color="0070C0" w:shadow="1"/>
          <w:right w:val="single" w:sz="24" w:space="4" w:color="0070C0" w:shadow="1"/>
        </w:pBdr>
        <w:tabs>
          <w:tab w:val="left" w:pos="3045"/>
        </w:tabs>
        <w:spacing w:after="100" w:afterAutospacing="1" w:line="240" w:lineRule="auto"/>
        <w:jc w:val="center"/>
        <w:rPr>
          <w:rFonts w:cstheme="minorHAnsi"/>
          <w:sz w:val="28"/>
          <w:szCs w:val="24"/>
        </w:rPr>
      </w:pPr>
      <w:r w:rsidRPr="00F25124">
        <w:rPr>
          <w:rFonts w:cstheme="minorHAnsi"/>
          <w:sz w:val="28"/>
          <w:szCs w:val="24"/>
        </w:rPr>
        <w:t xml:space="preserve">14 </w:t>
      </w:r>
      <w:r w:rsidR="004038F2">
        <w:rPr>
          <w:rFonts w:cstheme="minorHAnsi"/>
          <w:sz w:val="28"/>
          <w:szCs w:val="24"/>
        </w:rPr>
        <w:t>rue du Ruisselet</w:t>
      </w:r>
    </w:p>
    <w:p w14:paraId="090BFE65" w14:textId="18E42802" w:rsidR="00FC4615" w:rsidRPr="00F25124" w:rsidRDefault="00FC4615" w:rsidP="00FC4615">
      <w:pPr>
        <w:pBdr>
          <w:top w:val="single" w:sz="24" w:space="1" w:color="0070C0" w:shadow="1"/>
          <w:left w:val="single" w:sz="24" w:space="4" w:color="0070C0" w:shadow="1"/>
          <w:bottom w:val="single" w:sz="24" w:space="1" w:color="0070C0" w:shadow="1"/>
          <w:right w:val="single" w:sz="24" w:space="4" w:color="0070C0" w:shadow="1"/>
        </w:pBdr>
        <w:tabs>
          <w:tab w:val="left" w:pos="3045"/>
        </w:tabs>
        <w:spacing w:after="100" w:afterAutospacing="1" w:line="240" w:lineRule="auto"/>
        <w:jc w:val="center"/>
        <w:rPr>
          <w:rFonts w:cstheme="minorHAnsi"/>
          <w:sz w:val="28"/>
          <w:szCs w:val="24"/>
        </w:rPr>
      </w:pPr>
      <w:r w:rsidRPr="00F25124">
        <w:rPr>
          <w:rFonts w:cstheme="minorHAnsi"/>
          <w:sz w:val="28"/>
          <w:szCs w:val="24"/>
        </w:rPr>
        <w:t>51100 Reims</w:t>
      </w:r>
    </w:p>
    <w:p w14:paraId="2C2B2130" w14:textId="77777777" w:rsidR="00FC4615" w:rsidRPr="00F25124" w:rsidRDefault="00FC4615" w:rsidP="00FC4615">
      <w:pPr>
        <w:pBdr>
          <w:top w:val="single" w:sz="24" w:space="1" w:color="0070C0" w:shadow="1"/>
          <w:left w:val="single" w:sz="24" w:space="4" w:color="0070C0" w:shadow="1"/>
          <w:bottom w:val="single" w:sz="24" w:space="1" w:color="0070C0" w:shadow="1"/>
          <w:right w:val="single" w:sz="24" w:space="4" w:color="0070C0" w:shadow="1"/>
        </w:pBdr>
        <w:spacing w:after="100" w:afterAutospacing="1" w:line="240" w:lineRule="auto"/>
        <w:jc w:val="center"/>
        <w:rPr>
          <w:rFonts w:cstheme="minorHAnsi"/>
          <w:bCs/>
        </w:rPr>
      </w:pPr>
    </w:p>
    <w:p w14:paraId="321E4CCD" w14:textId="77777777" w:rsidR="005F3EED" w:rsidRPr="00413C43" w:rsidRDefault="00FC4615" w:rsidP="005F3EED">
      <w:pPr>
        <w:jc w:val="center"/>
        <w:rPr>
          <w:rFonts w:cstheme="minorHAnsi"/>
          <w:b/>
          <w:color w:val="FF0000"/>
          <w:szCs w:val="24"/>
        </w:rPr>
      </w:pPr>
      <w:r w:rsidRPr="00413C43">
        <w:rPr>
          <w:rFonts w:cstheme="minorHAnsi"/>
          <w:b/>
          <w:color w:val="FF0000"/>
          <w:szCs w:val="24"/>
        </w:rPr>
        <w:t xml:space="preserve">Ce cadre est à remplir impérativement pour la notation des critères. </w:t>
      </w:r>
    </w:p>
    <w:p w14:paraId="0DA506A2" w14:textId="71826309" w:rsidR="00FC4615" w:rsidRPr="00413C43" w:rsidRDefault="00FC4615" w:rsidP="005F3EED">
      <w:pPr>
        <w:jc w:val="center"/>
        <w:rPr>
          <w:rFonts w:cstheme="minorHAnsi"/>
          <w:b/>
          <w:color w:val="FF0000"/>
          <w:szCs w:val="24"/>
        </w:rPr>
      </w:pPr>
      <w:r w:rsidRPr="00413C43">
        <w:rPr>
          <w:rFonts w:cstheme="minorHAnsi"/>
          <w:b/>
          <w:color w:val="FF0000"/>
          <w:szCs w:val="24"/>
        </w:rPr>
        <w:t>Tout mémoire ou note méthodologique remis hors de ce cadre ne sera pas pris en compte pour la notation de ces critères et obtiendra la note de 0.</w:t>
      </w:r>
    </w:p>
    <w:p w14:paraId="0EFC2050" w14:textId="77777777" w:rsidR="00FC4615" w:rsidRPr="00F25124" w:rsidRDefault="00FC4615" w:rsidP="009479C4">
      <w:pPr>
        <w:jc w:val="center"/>
        <w:rPr>
          <w:rFonts w:cstheme="minorHAnsi"/>
          <w:b/>
          <w:sz w:val="28"/>
          <w:szCs w:val="24"/>
        </w:rPr>
      </w:pPr>
    </w:p>
    <w:tbl>
      <w:tblPr>
        <w:tblStyle w:val="Grilledutableau"/>
        <w:tblW w:w="0" w:type="auto"/>
        <w:tblInd w:w="-714" w:type="dxa"/>
        <w:tblLook w:val="04A0" w:firstRow="1" w:lastRow="0" w:firstColumn="1" w:lastColumn="0" w:noHBand="0" w:noVBand="1"/>
      </w:tblPr>
      <w:tblGrid>
        <w:gridCol w:w="9774"/>
      </w:tblGrid>
      <w:tr w:rsidR="002E048C" w:rsidRPr="00F25124" w14:paraId="5EF42BAB" w14:textId="77777777" w:rsidTr="00951463">
        <w:trPr>
          <w:trHeight w:val="3118"/>
        </w:trPr>
        <w:tc>
          <w:tcPr>
            <w:tcW w:w="9774" w:type="dxa"/>
          </w:tcPr>
          <w:p w14:paraId="66D3F886" w14:textId="22603D8F" w:rsidR="004E760F" w:rsidRPr="00F25124" w:rsidRDefault="00786923" w:rsidP="00911379">
            <w:pPr>
              <w:rPr>
                <w:rFonts w:cstheme="minorHAnsi"/>
                <w:b/>
                <w:sz w:val="28"/>
                <w:szCs w:val="28"/>
                <w:u w:val="single"/>
              </w:rPr>
            </w:pPr>
            <w:r w:rsidRPr="00F25124">
              <w:rPr>
                <w:rFonts w:cstheme="minorHAnsi"/>
              </w:rPr>
              <w:br w:type="page"/>
            </w:r>
            <w:r w:rsidR="004F0894" w:rsidRPr="00F25124">
              <w:rPr>
                <w:rFonts w:cstheme="minorHAnsi"/>
                <w:b/>
                <w:color w:val="FF0000"/>
                <w:sz w:val="28"/>
                <w:szCs w:val="28"/>
                <w:u w:val="single"/>
              </w:rPr>
              <w:t xml:space="preserve">Critère </w:t>
            </w:r>
            <w:r w:rsidR="00A86559" w:rsidRPr="00F25124">
              <w:rPr>
                <w:rFonts w:cstheme="minorHAnsi"/>
                <w:b/>
                <w:color w:val="FF0000"/>
                <w:sz w:val="28"/>
                <w:szCs w:val="28"/>
                <w:u w:val="single"/>
              </w:rPr>
              <w:t xml:space="preserve">1/ </w:t>
            </w:r>
            <w:r w:rsidR="00172655" w:rsidRPr="00F25124">
              <w:rPr>
                <w:rFonts w:cstheme="minorHAnsi"/>
                <w:b/>
                <w:sz w:val="28"/>
                <w:szCs w:val="28"/>
                <w:u w:val="single"/>
              </w:rPr>
              <w:t xml:space="preserve">VALEUR TECHNIQUE : </w:t>
            </w:r>
            <w:r w:rsidR="00262E3D" w:rsidRPr="00F25124">
              <w:rPr>
                <w:rFonts w:cstheme="minorHAnsi"/>
                <w:b/>
                <w:sz w:val="28"/>
                <w:szCs w:val="28"/>
                <w:u w:val="single"/>
              </w:rPr>
              <w:t>Méthodologie</w:t>
            </w:r>
            <w:r w:rsidR="00172655" w:rsidRPr="00F25124">
              <w:rPr>
                <w:rFonts w:cstheme="minorHAnsi"/>
                <w:b/>
                <w:sz w:val="28"/>
                <w:szCs w:val="28"/>
                <w:u w:val="single"/>
              </w:rPr>
              <w:t xml:space="preserve"> </w:t>
            </w:r>
            <w:r w:rsidR="00A86559" w:rsidRPr="00F25124">
              <w:rPr>
                <w:rFonts w:cstheme="minorHAnsi"/>
                <w:b/>
                <w:sz w:val="28"/>
                <w:szCs w:val="28"/>
                <w:u w:val="single"/>
              </w:rPr>
              <w:t>– Les moyens techniques</w:t>
            </w:r>
            <w:r w:rsidR="00172655" w:rsidRPr="00F25124">
              <w:rPr>
                <w:rFonts w:cstheme="minorHAnsi"/>
                <w:b/>
                <w:sz w:val="28"/>
                <w:szCs w:val="28"/>
                <w:u w:val="single"/>
              </w:rPr>
              <w:t xml:space="preserve"> et humains </w:t>
            </w:r>
            <w:r w:rsidR="00122354" w:rsidRPr="00F25124">
              <w:rPr>
                <w:rFonts w:cstheme="minorHAnsi"/>
                <w:b/>
                <w:sz w:val="28"/>
                <w:szCs w:val="28"/>
                <w:u w:val="single"/>
              </w:rPr>
              <w:t xml:space="preserve">affectés à l’exécution du marché </w:t>
            </w:r>
            <w:r w:rsidR="00172655" w:rsidRPr="00F25124">
              <w:rPr>
                <w:rFonts w:cstheme="minorHAnsi"/>
                <w:b/>
                <w:sz w:val="28"/>
                <w:szCs w:val="28"/>
                <w:u w:val="single"/>
              </w:rPr>
              <w:t xml:space="preserve">: </w:t>
            </w:r>
            <w:r w:rsidR="00B929DB" w:rsidRPr="00F25124">
              <w:rPr>
                <w:rFonts w:cstheme="minorHAnsi"/>
                <w:b/>
                <w:sz w:val="28"/>
                <w:szCs w:val="28"/>
                <w:u w:val="single"/>
              </w:rPr>
              <w:t>4</w:t>
            </w:r>
            <w:r w:rsidR="003E29D9" w:rsidRPr="00F25124">
              <w:rPr>
                <w:rFonts w:cstheme="minorHAnsi"/>
                <w:b/>
                <w:sz w:val="28"/>
                <w:szCs w:val="28"/>
                <w:u w:val="single"/>
              </w:rPr>
              <w:t>5</w:t>
            </w:r>
            <w:r w:rsidR="00A86559" w:rsidRPr="00F25124">
              <w:rPr>
                <w:rFonts w:cstheme="minorHAnsi"/>
                <w:b/>
                <w:sz w:val="28"/>
                <w:szCs w:val="28"/>
                <w:u w:val="single"/>
              </w:rPr>
              <w:t xml:space="preserve"> points</w:t>
            </w:r>
          </w:p>
          <w:p w14:paraId="1F2009C3" w14:textId="77777777" w:rsidR="00557318" w:rsidRPr="00F25124" w:rsidRDefault="00557318" w:rsidP="00911379">
            <w:pPr>
              <w:rPr>
                <w:rFonts w:cstheme="minorHAnsi"/>
                <w:b/>
                <w:sz w:val="28"/>
                <w:szCs w:val="28"/>
                <w:u w:val="single"/>
              </w:rPr>
            </w:pPr>
          </w:p>
          <w:p w14:paraId="6CF21FB1" w14:textId="39C29AF8" w:rsidR="0038371F" w:rsidRPr="00F25124" w:rsidRDefault="00557318" w:rsidP="009D2605">
            <w:pPr>
              <w:pStyle w:val="Paragraphedeliste"/>
              <w:numPr>
                <w:ilvl w:val="0"/>
                <w:numId w:val="24"/>
              </w:numPr>
              <w:ind w:left="317" w:hanging="317"/>
              <w:rPr>
                <w:rFonts w:cstheme="minorHAnsi"/>
              </w:rPr>
            </w:pPr>
            <w:r w:rsidRPr="00F25124">
              <w:rPr>
                <w:rFonts w:cstheme="minorHAnsi"/>
              </w:rPr>
              <w:t>C</w:t>
            </w:r>
            <w:r w:rsidR="00951463" w:rsidRPr="00F25124">
              <w:rPr>
                <w:rFonts w:cstheme="minorHAnsi"/>
              </w:rPr>
              <w:t>omposition</w:t>
            </w:r>
            <w:r w:rsidRPr="00F25124">
              <w:rPr>
                <w:rFonts w:cstheme="minorHAnsi"/>
              </w:rPr>
              <w:t xml:space="preserve"> et</w:t>
            </w:r>
            <w:r w:rsidR="00951463" w:rsidRPr="00F25124">
              <w:rPr>
                <w:rFonts w:cstheme="minorHAnsi"/>
              </w:rPr>
              <w:t xml:space="preserve"> qualification </w:t>
            </w:r>
            <w:r w:rsidR="00A92192" w:rsidRPr="00F25124">
              <w:rPr>
                <w:rFonts w:cstheme="minorHAnsi"/>
              </w:rPr>
              <w:t>de l’équipe de maîtrise d’œuvre</w:t>
            </w:r>
            <w:r w:rsidR="007B0C50" w:rsidRPr="00F25124">
              <w:rPr>
                <w:rFonts w:cstheme="minorHAnsi"/>
              </w:rPr>
              <w:t xml:space="preserve"> dans le cadre de l’opération</w:t>
            </w:r>
            <w:r w:rsidR="004E1FCE" w:rsidRPr="00F25124">
              <w:rPr>
                <w:rFonts w:cstheme="minorHAnsi"/>
              </w:rPr>
              <w:t>.</w:t>
            </w:r>
            <w:r w:rsidR="00B929DB" w:rsidRPr="00F25124">
              <w:rPr>
                <w:rFonts w:cstheme="minorHAnsi"/>
              </w:rPr>
              <w:t xml:space="preserve">         </w:t>
            </w:r>
          </w:p>
          <w:p w14:paraId="1FB6C289" w14:textId="1F8DF453" w:rsidR="00A92192" w:rsidRPr="00F25124" w:rsidRDefault="00B929DB" w:rsidP="00557318">
            <w:pPr>
              <w:pStyle w:val="Paragraphedeliste"/>
              <w:numPr>
                <w:ilvl w:val="1"/>
                <w:numId w:val="24"/>
              </w:numPr>
              <w:ind w:left="317" w:hanging="317"/>
              <w:rPr>
                <w:rFonts w:cstheme="minorHAnsi"/>
                <w:u w:val="single"/>
              </w:rPr>
            </w:pPr>
            <w:r w:rsidRPr="00F25124">
              <w:rPr>
                <w:rFonts w:cstheme="minorHAnsi"/>
                <w:u w:val="single"/>
              </w:rPr>
              <w:t>2</w:t>
            </w:r>
            <w:r w:rsidR="00D11557" w:rsidRPr="00F25124">
              <w:rPr>
                <w:rFonts w:cstheme="minorHAnsi"/>
                <w:u w:val="single"/>
              </w:rPr>
              <w:t>0 points</w:t>
            </w:r>
          </w:p>
          <w:p w14:paraId="58EDB0B3" w14:textId="6B4958F4" w:rsidR="00557318" w:rsidRPr="00F25124" w:rsidRDefault="00557318" w:rsidP="00557318">
            <w:pPr>
              <w:rPr>
                <w:rFonts w:cstheme="minorHAnsi"/>
              </w:rPr>
            </w:pPr>
            <w:r w:rsidRPr="00F25124">
              <w:rPr>
                <w:rFonts w:cstheme="minorHAnsi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6DA469A" w14:textId="77777777" w:rsidR="00DF51D3" w:rsidRPr="00F25124" w:rsidRDefault="00DF51D3" w:rsidP="00557318">
            <w:pPr>
              <w:rPr>
                <w:rFonts w:cstheme="minorHAnsi"/>
              </w:rPr>
            </w:pPr>
          </w:p>
          <w:p w14:paraId="0D52A40C" w14:textId="4E792F4B" w:rsidR="00263F2A" w:rsidRPr="00F25124" w:rsidRDefault="00557318" w:rsidP="00557318">
            <w:pPr>
              <w:pStyle w:val="Paragraphedeliste"/>
              <w:numPr>
                <w:ilvl w:val="0"/>
                <w:numId w:val="24"/>
              </w:numPr>
              <w:ind w:left="317" w:hanging="317"/>
              <w:rPr>
                <w:rFonts w:cstheme="minorHAnsi"/>
              </w:rPr>
            </w:pPr>
            <w:r w:rsidRPr="00F25124">
              <w:rPr>
                <w:rFonts w:cstheme="minorHAnsi"/>
              </w:rPr>
              <w:t xml:space="preserve">Organisation </w:t>
            </w:r>
            <w:r w:rsidR="00743502" w:rsidRPr="00F25124">
              <w:rPr>
                <w:rFonts w:cstheme="minorHAnsi"/>
              </w:rPr>
              <w:t>(</w:t>
            </w:r>
            <w:r w:rsidR="00743502" w:rsidRPr="00F25124">
              <w:rPr>
                <w:rFonts w:cstheme="minorHAnsi"/>
                <w:i/>
              </w:rPr>
              <w:t>détailler la compréhension et les étapes clés envisagées au cours du projet</w:t>
            </w:r>
            <w:r w:rsidR="00743502" w:rsidRPr="00F25124">
              <w:rPr>
                <w:rFonts w:cstheme="minorHAnsi"/>
              </w:rPr>
              <w:t xml:space="preserve">) </w:t>
            </w:r>
            <w:r w:rsidRPr="00F25124">
              <w:rPr>
                <w:rFonts w:cstheme="minorHAnsi"/>
              </w:rPr>
              <w:t xml:space="preserve">et Plan d’action pour assurer la bonne réalisation de l’opération techniquement et selon </w:t>
            </w:r>
            <w:r w:rsidR="00D11557" w:rsidRPr="00F25124">
              <w:rPr>
                <w:rFonts w:cstheme="minorHAnsi"/>
              </w:rPr>
              <w:t>les contraintes liées à la réalisation des travaux en site occupé</w:t>
            </w:r>
            <w:r w:rsidR="00263F2A" w:rsidRPr="00F25124">
              <w:rPr>
                <w:rFonts w:cstheme="minorHAnsi"/>
              </w:rPr>
              <w:t xml:space="preserve"> (</w:t>
            </w:r>
            <w:r w:rsidR="00263F2A" w:rsidRPr="00F25124">
              <w:rPr>
                <w:rFonts w:cstheme="minorHAnsi"/>
                <w:i/>
              </w:rPr>
              <w:t>nuisance, confinement des zones, coordination issue des autres opérations de travaux</w:t>
            </w:r>
            <w:r w:rsidR="00263F2A" w:rsidRPr="00F25124">
              <w:rPr>
                <w:rFonts w:cstheme="minorHAnsi"/>
              </w:rPr>
              <w:t xml:space="preserve"> …)</w:t>
            </w:r>
            <w:r w:rsidR="003D09C5" w:rsidRPr="00F25124">
              <w:rPr>
                <w:rFonts w:cstheme="minorHAnsi"/>
              </w:rPr>
              <w:t xml:space="preserve"> et amianté</w:t>
            </w:r>
            <w:r w:rsidR="00263F2A" w:rsidRPr="00F25124">
              <w:rPr>
                <w:rFonts w:cstheme="minorHAnsi"/>
              </w:rPr>
              <w:t>.</w:t>
            </w:r>
          </w:p>
          <w:p w14:paraId="366C1B2E" w14:textId="7FACFBA2" w:rsidR="00A92192" w:rsidRPr="00F25124" w:rsidRDefault="003E29D9" w:rsidP="00557318">
            <w:pPr>
              <w:pStyle w:val="Paragraphedeliste"/>
              <w:numPr>
                <w:ilvl w:val="1"/>
                <w:numId w:val="24"/>
              </w:numPr>
              <w:ind w:left="317" w:hanging="317"/>
              <w:rPr>
                <w:rFonts w:cstheme="minorHAnsi"/>
                <w:u w:val="single"/>
              </w:rPr>
            </w:pPr>
            <w:r w:rsidRPr="00F25124">
              <w:rPr>
                <w:rFonts w:cstheme="minorHAnsi"/>
                <w:u w:val="single"/>
              </w:rPr>
              <w:t>25</w:t>
            </w:r>
            <w:r w:rsidR="00D11557" w:rsidRPr="00F25124">
              <w:rPr>
                <w:rFonts w:cstheme="minorHAnsi"/>
                <w:u w:val="single"/>
              </w:rPr>
              <w:t xml:space="preserve"> points</w:t>
            </w:r>
          </w:p>
          <w:p w14:paraId="0810A60D" w14:textId="49001C21" w:rsidR="00DB754F" w:rsidRPr="00F25124" w:rsidRDefault="007E2005" w:rsidP="00B40D5D">
            <w:pPr>
              <w:rPr>
                <w:rFonts w:cstheme="minorHAnsi"/>
              </w:rPr>
            </w:pPr>
            <w:r w:rsidRPr="00F25124">
              <w:rPr>
                <w:rFonts w:cstheme="minorHAnsi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A8284AE" w14:textId="7AF16208" w:rsidR="00DB754F" w:rsidRPr="00F25124" w:rsidRDefault="00DB754F" w:rsidP="00B40D5D">
            <w:pPr>
              <w:rPr>
                <w:rFonts w:cstheme="minorHAnsi"/>
              </w:rPr>
            </w:pPr>
          </w:p>
          <w:p w14:paraId="43F0773A" w14:textId="37DA84AC" w:rsidR="00172655" w:rsidRPr="00F25124" w:rsidRDefault="004F0894" w:rsidP="00172655">
            <w:pPr>
              <w:rPr>
                <w:rFonts w:cstheme="minorHAnsi"/>
                <w:b/>
                <w:sz w:val="28"/>
                <w:szCs w:val="28"/>
                <w:u w:val="single"/>
              </w:rPr>
            </w:pPr>
            <w:r w:rsidRPr="00F25124">
              <w:rPr>
                <w:rFonts w:cstheme="minorHAnsi"/>
                <w:b/>
                <w:color w:val="FF0000"/>
                <w:sz w:val="28"/>
                <w:szCs w:val="28"/>
                <w:u w:val="single"/>
              </w:rPr>
              <w:t xml:space="preserve">Critère 2/ </w:t>
            </w:r>
            <w:r w:rsidR="00172655" w:rsidRPr="00F25124">
              <w:rPr>
                <w:rFonts w:cstheme="minorHAnsi"/>
                <w:b/>
                <w:sz w:val="28"/>
                <w:szCs w:val="28"/>
                <w:u w:val="single"/>
              </w:rPr>
              <w:t xml:space="preserve">Délais d’exécution des prestations : </w:t>
            </w:r>
            <w:r w:rsidR="003E29D9" w:rsidRPr="00F25124">
              <w:rPr>
                <w:rFonts w:cstheme="minorHAnsi"/>
                <w:b/>
                <w:sz w:val="28"/>
                <w:szCs w:val="28"/>
                <w:u w:val="single"/>
              </w:rPr>
              <w:t>20</w:t>
            </w:r>
            <w:r w:rsidR="00172655" w:rsidRPr="00F25124">
              <w:rPr>
                <w:rFonts w:cstheme="minorHAnsi"/>
                <w:b/>
                <w:sz w:val="28"/>
                <w:szCs w:val="28"/>
                <w:u w:val="single"/>
              </w:rPr>
              <w:t xml:space="preserve"> points</w:t>
            </w:r>
          </w:p>
          <w:p w14:paraId="19AC2F9F" w14:textId="77777777" w:rsidR="00DB754F" w:rsidRPr="00F25124" w:rsidRDefault="00DB754F" w:rsidP="00172655">
            <w:pPr>
              <w:rPr>
                <w:rFonts w:cstheme="minorHAnsi"/>
                <w:b/>
              </w:rPr>
            </w:pPr>
          </w:p>
          <w:p w14:paraId="0665515C" w14:textId="548DF55A" w:rsidR="00937DD5" w:rsidRPr="00F25124" w:rsidRDefault="00172655" w:rsidP="00172655">
            <w:pPr>
              <w:rPr>
                <w:rFonts w:cstheme="minorHAnsi"/>
              </w:rPr>
            </w:pPr>
            <w:r w:rsidRPr="00F25124">
              <w:rPr>
                <w:rFonts w:cstheme="minorHAnsi"/>
                <w:b/>
              </w:rPr>
              <w:t xml:space="preserve">Indiquer </w:t>
            </w:r>
            <w:r w:rsidRPr="00F25124">
              <w:rPr>
                <w:rFonts w:cstheme="minorHAnsi"/>
              </w:rPr>
              <w:t xml:space="preserve">les délais </w:t>
            </w:r>
            <w:r w:rsidR="004A15AA" w:rsidRPr="00F25124">
              <w:rPr>
                <w:rFonts w:cstheme="minorHAnsi"/>
              </w:rPr>
              <w:t>« </w:t>
            </w:r>
            <w:r w:rsidR="004A15AA" w:rsidRPr="00F25124">
              <w:rPr>
                <w:rFonts w:cstheme="minorHAnsi"/>
                <w:u w:val="single"/>
              </w:rPr>
              <w:t>en semaines entières</w:t>
            </w:r>
            <w:r w:rsidR="004A15AA" w:rsidRPr="00F25124">
              <w:rPr>
                <w:rFonts w:cstheme="minorHAnsi"/>
              </w:rPr>
              <w:t xml:space="preserve"> » </w:t>
            </w:r>
            <w:r w:rsidRPr="00F25124">
              <w:rPr>
                <w:rFonts w:cstheme="minorHAnsi"/>
              </w:rPr>
              <w:t>de réalisation pour</w:t>
            </w:r>
            <w:r w:rsidR="00B438B1" w:rsidRPr="00F25124">
              <w:rPr>
                <w:rFonts w:cstheme="minorHAnsi"/>
              </w:rPr>
              <w:t xml:space="preserve"> chaque mission</w:t>
            </w:r>
            <w:r w:rsidR="00CD40B2" w:rsidRPr="00F25124">
              <w:rPr>
                <w:rFonts w:cstheme="minorHAnsi"/>
              </w:rPr>
              <w:t xml:space="preserve"> </w:t>
            </w:r>
            <w:r w:rsidRPr="00F25124">
              <w:rPr>
                <w:rFonts w:cstheme="minorHAnsi"/>
              </w:rPr>
              <w:t>:</w:t>
            </w:r>
            <w:r w:rsidR="00CE7778" w:rsidRPr="00F25124">
              <w:rPr>
                <w:rFonts w:cstheme="minorHAnsi"/>
              </w:rPr>
              <w:t xml:space="preserve"> </w:t>
            </w:r>
          </w:p>
          <w:p w14:paraId="2E22FFCD" w14:textId="77777777" w:rsidR="007F7518" w:rsidRPr="00F25124" w:rsidRDefault="007F7518" w:rsidP="00172655">
            <w:pPr>
              <w:rPr>
                <w:rFonts w:cstheme="minorHAnsi"/>
              </w:rPr>
            </w:pPr>
          </w:p>
          <w:p w14:paraId="66137D2E" w14:textId="5156B22C" w:rsidR="00B40D5D" w:rsidRPr="00F25124" w:rsidRDefault="00B40D5D" w:rsidP="00CB5843">
            <w:pPr>
              <w:pStyle w:val="Paragraphedeliste"/>
              <w:numPr>
                <w:ilvl w:val="0"/>
                <w:numId w:val="25"/>
              </w:numPr>
              <w:ind w:left="317"/>
              <w:rPr>
                <w:rFonts w:cstheme="minorHAnsi"/>
              </w:rPr>
            </w:pPr>
            <w:r w:rsidRPr="00F25124">
              <w:rPr>
                <w:rFonts w:cstheme="minorHAnsi"/>
                <w:b/>
              </w:rPr>
              <w:t>a</w:t>
            </w:r>
            <w:r w:rsidRPr="00F25124">
              <w:rPr>
                <w:rFonts w:cstheme="minorHAnsi"/>
              </w:rPr>
              <w:t>/</w:t>
            </w:r>
            <w:r w:rsidR="00E6778B" w:rsidRPr="00F25124">
              <w:rPr>
                <w:rFonts w:cstheme="minorHAnsi"/>
              </w:rPr>
              <w:t xml:space="preserve"> </w:t>
            </w:r>
            <w:r w:rsidRPr="00F25124">
              <w:rPr>
                <w:rFonts w:cstheme="minorHAnsi"/>
              </w:rPr>
              <w:t>MISSIONS</w:t>
            </w:r>
            <w:r w:rsidR="002B52B1" w:rsidRPr="00F25124">
              <w:rPr>
                <w:rFonts w:cstheme="minorHAnsi"/>
              </w:rPr>
              <w:t xml:space="preserve"> </w:t>
            </w:r>
            <w:r w:rsidR="00074D98" w:rsidRPr="00F25124">
              <w:rPr>
                <w:rFonts w:cstheme="minorHAnsi"/>
              </w:rPr>
              <w:t>DIA</w:t>
            </w:r>
            <w:r w:rsidR="00D14ADB" w:rsidRPr="00F25124">
              <w:rPr>
                <w:rFonts w:cstheme="minorHAnsi"/>
              </w:rPr>
              <w:t>G</w:t>
            </w:r>
            <w:r w:rsidR="00074D98" w:rsidRPr="00F25124">
              <w:rPr>
                <w:rFonts w:cstheme="minorHAnsi"/>
              </w:rPr>
              <w:t xml:space="preserve"> </w:t>
            </w:r>
            <w:r w:rsidR="002B52B1" w:rsidRPr="00F25124">
              <w:rPr>
                <w:rFonts w:cstheme="minorHAnsi"/>
              </w:rPr>
              <w:t xml:space="preserve">APS APD PRO ACT =&gt; </w:t>
            </w:r>
            <w:r w:rsidR="003E29D9" w:rsidRPr="00F25124">
              <w:rPr>
                <w:rFonts w:cstheme="minorHAnsi"/>
                <w:u w:val="single"/>
              </w:rPr>
              <w:t>10</w:t>
            </w:r>
            <w:r w:rsidR="002B52B1" w:rsidRPr="00F25124">
              <w:rPr>
                <w:rFonts w:cstheme="minorHAnsi"/>
                <w:u w:val="single"/>
              </w:rPr>
              <w:t xml:space="preserve"> points</w:t>
            </w:r>
          </w:p>
          <w:p w14:paraId="3964D072" w14:textId="77777777" w:rsidR="00D23B7B" w:rsidRPr="00F25124" w:rsidRDefault="00D23B7B" w:rsidP="00B438B1">
            <w:pPr>
              <w:rPr>
                <w:rFonts w:cstheme="minorHAnsi"/>
              </w:rPr>
            </w:pPr>
          </w:p>
          <w:p w14:paraId="70099AB6" w14:textId="32612496" w:rsidR="00B40D5D" w:rsidRPr="00F25124" w:rsidRDefault="00B40D5D" w:rsidP="00CB5843">
            <w:pPr>
              <w:pStyle w:val="Paragraphedeliste"/>
              <w:numPr>
                <w:ilvl w:val="0"/>
                <w:numId w:val="25"/>
              </w:numPr>
              <w:ind w:left="317"/>
              <w:rPr>
                <w:rFonts w:cstheme="minorHAnsi"/>
              </w:rPr>
            </w:pPr>
            <w:r w:rsidRPr="00F25124">
              <w:rPr>
                <w:rFonts w:cstheme="minorHAnsi"/>
                <w:b/>
              </w:rPr>
              <w:t>b</w:t>
            </w:r>
            <w:r w:rsidRPr="00F25124">
              <w:rPr>
                <w:rFonts w:cstheme="minorHAnsi"/>
              </w:rPr>
              <w:t>/</w:t>
            </w:r>
            <w:r w:rsidR="00E6778B" w:rsidRPr="00F25124">
              <w:rPr>
                <w:rFonts w:cstheme="minorHAnsi"/>
              </w:rPr>
              <w:t xml:space="preserve"> </w:t>
            </w:r>
            <w:r w:rsidRPr="00F25124">
              <w:rPr>
                <w:rFonts w:cstheme="minorHAnsi"/>
              </w:rPr>
              <w:t xml:space="preserve">MISSIONS EXE DET AOR OPC =&gt; </w:t>
            </w:r>
            <w:r w:rsidR="003E29D9" w:rsidRPr="00F25124">
              <w:rPr>
                <w:rFonts w:cstheme="minorHAnsi"/>
                <w:u w:val="single"/>
              </w:rPr>
              <w:t>10</w:t>
            </w:r>
            <w:r w:rsidR="00EA0A3F" w:rsidRPr="00F25124">
              <w:rPr>
                <w:rFonts w:cstheme="minorHAnsi"/>
                <w:u w:val="single"/>
              </w:rPr>
              <w:t xml:space="preserve"> </w:t>
            </w:r>
            <w:r w:rsidRPr="00F25124">
              <w:rPr>
                <w:rFonts w:cstheme="minorHAnsi"/>
                <w:u w:val="single"/>
              </w:rPr>
              <w:t>points</w:t>
            </w:r>
          </w:p>
          <w:p w14:paraId="20BA9470" w14:textId="71F9B277" w:rsidR="00CD40B2" w:rsidRPr="00F25124" w:rsidRDefault="00CD40B2" w:rsidP="00172655">
            <w:pPr>
              <w:rPr>
                <w:rFonts w:cstheme="minorHAnsi"/>
                <w:color w:val="0070C0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85"/>
              <w:gridCol w:w="3544"/>
              <w:gridCol w:w="2505"/>
            </w:tblGrid>
            <w:tr w:rsidR="00927241" w:rsidRPr="00F25124" w14:paraId="4D185C91" w14:textId="77777777" w:rsidTr="00557318">
              <w:trPr>
                <w:trHeight w:val="397"/>
                <w:jc w:val="center"/>
              </w:trPr>
              <w:tc>
                <w:tcPr>
                  <w:tcW w:w="2785" w:type="dxa"/>
                  <w:shd w:val="clear" w:color="auto" w:fill="6699FF"/>
                  <w:vAlign w:val="center"/>
                </w:tcPr>
                <w:p w14:paraId="65F3715E" w14:textId="77777777" w:rsidR="00927241" w:rsidRPr="00F25124" w:rsidRDefault="00927241" w:rsidP="00927241">
                  <w:pPr>
                    <w:tabs>
                      <w:tab w:val="right" w:leader="dot" w:pos="8647"/>
                    </w:tabs>
                    <w:jc w:val="center"/>
                    <w:rPr>
                      <w:rFonts w:cstheme="minorHAnsi"/>
                      <w:b/>
                    </w:rPr>
                  </w:pPr>
                  <w:r w:rsidRPr="00F25124">
                    <w:rPr>
                      <w:rFonts w:cstheme="minorHAnsi"/>
                      <w:b/>
                    </w:rPr>
                    <w:t>Missions</w:t>
                  </w:r>
                </w:p>
                <w:p w14:paraId="3BFFB635" w14:textId="77777777" w:rsidR="00927241" w:rsidRPr="00F25124" w:rsidRDefault="00927241" w:rsidP="00927241">
                  <w:pPr>
                    <w:tabs>
                      <w:tab w:val="right" w:leader="dot" w:pos="8647"/>
                    </w:tabs>
                    <w:jc w:val="both"/>
                    <w:rPr>
                      <w:rFonts w:cstheme="minorHAnsi"/>
                      <w:b/>
                      <w:color w:val="FF0000"/>
                    </w:rPr>
                  </w:pPr>
                </w:p>
              </w:tc>
              <w:tc>
                <w:tcPr>
                  <w:tcW w:w="3544" w:type="dxa"/>
                  <w:shd w:val="clear" w:color="auto" w:fill="6699FF"/>
                  <w:vAlign w:val="center"/>
                </w:tcPr>
                <w:p w14:paraId="5BFDD4A3" w14:textId="47511CC2" w:rsidR="00927241" w:rsidRPr="00F25124" w:rsidRDefault="00927241" w:rsidP="00927241">
                  <w:pPr>
                    <w:tabs>
                      <w:tab w:val="right" w:leader="dot" w:pos="8647"/>
                    </w:tabs>
                    <w:jc w:val="center"/>
                    <w:rPr>
                      <w:rFonts w:cstheme="minorHAnsi"/>
                      <w:i/>
                      <w:smallCaps/>
                      <w:u w:val="single"/>
                    </w:rPr>
                  </w:pPr>
                  <w:r w:rsidRPr="00F25124">
                    <w:rPr>
                      <w:rFonts w:cstheme="minorHAnsi"/>
                      <w:b/>
                    </w:rPr>
                    <w:t xml:space="preserve">Délais de réalisation attendus par le maître d’ouvrage </w:t>
                  </w:r>
                </w:p>
              </w:tc>
              <w:tc>
                <w:tcPr>
                  <w:tcW w:w="2505" w:type="dxa"/>
                  <w:shd w:val="clear" w:color="auto" w:fill="6699FF"/>
                </w:tcPr>
                <w:p w14:paraId="6F0296CF" w14:textId="030C0C38" w:rsidR="00927241" w:rsidRPr="00F25124" w:rsidRDefault="00B3115F" w:rsidP="00927241">
                  <w:pPr>
                    <w:tabs>
                      <w:tab w:val="right" w:leader="dot" w:pos="8647"/>
                    </w:tabs>
                    <w:jc w:val="center"/>
                    <w:rPr>
                      <w:rFonts w:cstheme="minorHAnsi"/>
                      <w:b/>
                    </w:rPr>
                  </w:pPr>
                  <w:r w:rsidRPr="00F25124">
                    <w:rPr>
                      <w:rFonts w:cstheme="minorHAnsi"/>
                      <w:b/>
                    </w:rPr>
                    <w:t xml:space="preserve">Délais proposés par le </w:t>
                  </w:r>
                  <w:r w:rsidR="00927241" w:rsidRPr="00F25124">
                    <w:rPr>
                      <w:rFonts w:cstheme="minorHAnsi"/>
                      <w:b/>
                    </w:rPr>
                    <w:t xml:space="preserve">maître d’œuvre </w:t>
                  </w:r>
                </w:p>
                <w:p w14:paraId="33D352B3" w14:textId="590B16B5" w:rsidR="00927241" w:rsidRPr="00F25124" w:rsidRDefault="00927241" w:rsidP="00927241">
                  <w:pPr>
                    <w:tabs>
                      <w:tab w:val="right" w:leader="dot" w:pos="8647"/>
                    </w:tabs>
                    <w:jc w:val="center"/>
                    <w:rPr>
                      <w:rFonts w:cstheme="minorHAnsi"/>
                      <w:i/>
                      <w:smallCaps/>
                      <w:u w:val="single"/>
                    </w:rPr>
                  </w:pPr>
                  <w:r w:rsidRPr="00F25124">
                    <w:rPr>
                      <w:rFonts w:cstheme="minorHAnsi"/>
                      <w:b/>
                      <w:i/>
                      <w:sz w:val="18"/>
                    </w:rPr>
                    <w:t>(en semaines entières)</w:t>
                  </w:r>
                </w:p>
              </w:tc>
            </w:tr>
            <w:tr w:rsidR="008A4DDD" w:rsidRPr="00F25124" w14:paraId="6DB84E74" w14:textId="77777777" w:rsidTr="00557318">
              <w:trPr>
                <w:trHeight w:val="397"/>
                <w:jc w:val="center"/>
              </w:trPr>
              <w:tc>
                <w:tcPr>
                  <w:tcW w:w="2785" w:type="dxa"/>
                  <w:vAlign w:val="center"/>
                </w:tcPr>
                <w:p w14:paraId="65475AEC" w14:textId="175F449E" w:rsidR="008A4DDD" w:rsidRPr="00F25124" w:rsidRDefault="008A4DDD" w:rsidP="004A15AA">
                  <w:pPr>
                    <w:tabs>
                      <w:tab w:val="right" w:leader="dot" w:pos="8647"/>
                    </w:tabs>
                    <w:jc w:val="both"/>
                    <w:rPr>
                      <w:rFonts w:cstheme="minorHAnsi"/>
                      <w:b/>
                      <w:smallCaps/>
                    </w:rPr>
                  </w:pPr>
                  <w:r w:rsidRPr="00F25124">
                    <w:rPr>
                      <w:rFonts w:cstheme="minorHAnsi"/>
                    </w:rPr>
                    <w:t>Mission</w:t>
                  </w:r>
                  <w:r w:rsidR="003E29D9" w:rsidRPr="00F25124">
                    <w:rPr>
                      <w:rFonts w:cstheme="minorHAnsi"/>
                    </w:rPr>
                    <w:t xml:space="preserve"> </w:t>
                  </w:r>
                  <w:r w:rsidR="003E29D9" w:rsidRPr="00F25124">
                    <w:rPr>
                      <w:rFonts w:cstheme="minorHAnsi"/>
                      <w:b/>
                    </w:rPr>
                    <w:t>DIAG/</w:t>
                  </w:r>
                  <w:r w:rsidRPr="00F25124">
                    <w:rPr>
                      <w:rFonts w:cstheme="minorHAnsi"/>
                      <w:b/>
                    </w:rPr>
                    <w:t xml:space="preserve"> APS / APD</w:t>
                  </w:r>
                </w:p>
              </w:tc>
              <w:tc>
                <w:tcPr>
                  <w:tcW w:w="3544" w:type="dxa"/>
                  <w:vMerge w:val="restart"/>
                  <w:vAlign w:val="center"/>
                </w:tcPr>
                <w:p w14:paraId="28E0CA82" w14:textId="77777777" w:rsidR="008A4DDD" w:rsidRPr="00F25124" w:rsidRDefault="008A4DDD" w:rsidP="008A4DDD">
                  <w:pPr>
                    <w:tabs>
                      <w:tab w:val="right" w:leader="dot" w:pos="8647"/>
                    </w:tabs>
                    <w:jc w:val="center"/>
                    <w:rPr>
                      <w:rFonts w:cstheme="minorHAnsi"/>
                      <w:b/>
                      <w:smallCaps/>
                      <w:color w:val="7B7B7B" w:themeColor="accent3" w:themeShade="BF"/>
                    </w:rPr>
                  </w:pPr>
                  <w:r w:rsidRPr="00F25124">
                    <w:rPr>
                      <w:rFonts w:cstheme="minorHAnsi"/>
                      <w:b/>
                      <w:smallCaps/>
                      <w:color w:val="7B7B7B" w:themeColor="accent3" w:themeShade="BF"/>
                    </w:rPr>
                    <w:t xml:space="preserve">durÉe des missions </w:t>
                  </w:r>
                </w:p>
                <w:p w14:paraId="28D1C980" w14:textId="510443AF" w:rsidR="008A4DDD" w:rsidRPr="00F25124" w:rsidRDefault="003E29D9" w:rsidP="008A4DDD">
                  <w:pPr>
                    <w:tabs>
                      <w:tab w:val="right" w:leader="dot" w:pos="8647"/>
                    </w:tabs>
                    <w:jc w:val="center"/>
                    <w:rPr>
                      <w:rFonts w:cstheme="minorHAnsi"/>
                      <w:b/>
                      <w:smallCaps/>
                      <w:color w:val="7B7B7B" w:themeColor="accent3" w:themeShade="BF"/>
                      <w:sz w:val="18"/>
                    </w:rPr>
                  </w:pPr>
                  <w:r w:rsidRPr="00F25124">
                    <w:rPr>
                      <w:rFonts w:cstheme="minorHAnsi"/>
                      <w:b/>
                      <w:smallCaps/>
                      <w:color w:val="7B7B7B" w:themeColor="accent3" w:themeShade="BF"/>
                      <w:sz w:val="18"/>
                    </w:rPr>
                    <w:t>DIAG/</w:t>
                  </w:r>
                  <w:r w:rsidR="008A4DDD" w:rsidRPr="00F25124">
                    <w:rPr>
                      <w:rFonts w:cstheme="minorHAnsi"/>
                      <w:b/>
                      <w:smallCaps/>
                      <w:color w:val="7B7B7B" w:themeColor="accent3" w:themeShade="BF"/>
                      <w:sz w:val="18"/>
                    </w:rPr>
                    <w:t>APS/APD – PRO - ACT</w:t>
                  </w:r>
                </w:p>
                <w:p w14:paraId="778A1CF1" w14:textId="5823A978" w:rsidR="008A4DDD" w:rsidRPr="00F25124" w:rsidRDefault="008A4DDD" w:rsidP="008A4DDD">
                  <w:pPr>
                    <w:tabs>
                      <w:tab w:val="right" w:leader="dot" w:pos="8647"/>
                    </w:tabs>
                    <w:jc w:val="center"/>
                    <w:rPr>
                      <w:rFonts w:cstheme="minorHAnsi"/>
                      <w:b/>
                      <w:smallCaps/>
                      <w:color w:val="0070C0"/>
                    </w:rPr>
                  </w:pPr>
                  <w:r w:rsidRPr="00F25124">
                    <w:rPr>
                      <w:rFonts w:cstheme="minorHAnsi"/>
                      <w:b/>
                      <w:smallCaps/>
                      <w:color w:val="0070C0"/>
                    </w:rPr>
                    <w:sym w:font="Webdings" w:char="F032"/>
                  </w:r>
                  <w:r w:rsidR="00D14ADB" w:rsidRPr="00F25124">
                    <w:rPr>
                      <w:rFonts w:cstheme="minorHAnsi"/>
                      <w:b/>
                      <w:smallCaps/>
                      <w:color w:val="0070C0"/>
                    </w:rPr>
                    <w:t xml:space="preserve"> 20</w:t>
                  </w:r>
                  <w:r w:rsidRPr="00F25124">
                    <w:rPr>
                      <w:rFonts w:cstheme="minorHAnsi"/>
                      <w:b/>
                      <w:smallCaps/>
                      <w:color w:val="0070C0"/>
                    </w:rPr>
                    <w:t xml:space="preserve"> semaines</w:t>
                  </w:r>
                </w:p>
              </w:tc>
              <w:tc>
                <w:tcPr>
                  <w:tcW w:w="2505" w:type="dxa"/>
                  <w:vMerge w:val="restart"/>
                  <w:vAlign w:val="center"/>
                </w:tcPr>
                <w:p w14:paraId="00984C6B" w14:textId="33D72FBD" w:rsidR="008A4DDD" w:rsidRPr="00F25124" w:rsidRDefault="008A4DDD" w:rsidP="008A4DDD">
                  <w:pPr>
                    <w:pStyle w:val="Paragraphedeliste"/>
                    <w:tabs>
                      <w:tab w:val="right" w:leader="dot" w:pos="8647"/>
                    </w:tabs>
                    <w:ind w:left="182"/>
                    <w:rPr>
                      <w:rFonts w:cstheme="minorHAnsi"/>
                      <w:smallCaps/>
                    </w:rPr>
                  </w:pPr>
                  <w:r w:rsidRPr="00F25124">
                    <w:rPr>
                      <w:rFonts w:cstheme="minorHAnsi"/>
                      <w:smallCaps/>
                      <w:color w:val="7B7B7B" w:themeColor="accent3" w:themeShade="BF"/>
                    </w:rPr>
                    <w:sym w:font="Webdings" w:char="F032"/>
                  </w:r>
                  <w:r w:rsidRPr="00F25124">
                    <w:rPr>
                      <w:rFonts w:cstheme="minorHAnsi"/>
                      <w:smallCaps/>
                      <w:color w:val="7B7B7B" w:themeColor="accent3" w:themeShade="BF"/>
                    </w:rPr>
                    <w:t xml:space="preserve"> …………………………</w:t>
                  </w:r>
                </w:p>
              </w:tc>
            </w:tr>
            <w:tr w:rsidR="008A4DDD" w:rsidRPr="00F25124" w14:paraId="720B86DF" w14:textId="77777777" w:rsidTr="00557318">
              <w:trPr>
                <w:trHeight w:val="397"/>
                <w:jc w:val="center"/>
              </w:trPr>
              <w:tc>
                <w:tcPr>
                  <w:tcW w:w="2785" w:type="dxa"/>
                  <w:vAlign w:val="center"/>
                </w:tcPr>
                <w:p w14:paraId="1E92DAFA" w14:textId="1F83F7B6" w:rsidR="008A4DDD" w:rsidRPr="00F25124" w:rsidRDefault="008A4DDD" w:rsidP="00326D75">
                  <w:pPr>
                    <w:tabs>
                      <w:tab w:val="right" w:leader="dot" w:pos="8647"/>
                    </w:tabs>
                    <w:jc w:val="both"/>
                    <w:rPr>
                      <w:rFonts w:cstheme="minorHAnsi"/>
                    </w:rPr>
                  </w:pPr>
                  <w:r w:rsidRPr="00F25124">
                    <w:rPr>
                      <w:rFonts w:cstheme="minorHAnsi"/>
                    </w:rPr>
                    <w:t xml:space="preserve">Mission </w:t>
                  </w:r>
                  <w:r w:rsidRPr="00F25124">
                    <w:rPr>
                      <w:rFonts w:cstheme="minorHAnsi"/>
                      <w:b/>
                    </w:rPr>
                    <w:t>PRO</w:t>
                  </w:r>
                  <w:r w:rsidR="00D14ADB" w:rsidRPr="00F25124">
                    <w:rPr>
                      <w:rFonts w:cstheme="minorHAnsi"/>
                      <w:b/>
                    </w:rPr>
                    <w:t xml:space="preserve"> / DCE</w:t>
                  </w:r>
                </w:p>
              </w:tc>
              <w:tc>
                <w:tcPr>
                  <w:tcW w:w="3544" w:type="dxa"/>
                  <w:vMerge/>
                  <w:vAlign w:val="center"/>
                </w:tcPr>
                <w:p w14:paraId="213C6BA1" w14:textId="0AE0F00C" w:rsidR="008A4DDD" w:rsidRPr="00F25124" w:rsidRDefault="008A4DDD" w:rsidP="00DB754F">
                  <w:pPr>
                    <w:tabs>
                      <w:tab w:val="right" w:leader="dot" w:pos="8647"/>
                    </w:tabs>
                    <w:jc w:val="center"/>
                    <w:rPr>
                      <w:rFonts w:cstheme="minorHAnsi"/>
                      <w:b/>
                      <w:smallCaps/>
                      <w:color w:val="0070C0"/>
                    </w:rPr>
                  </w:pPr>
                </w:p>
              </w:tc>
              <w:tc>
                <w:tcPr>
                  <w:tcW w:w="2505" w:type="dxa"/>
                  <w:vMerge/>
                  <w:vAlign w:val="center"/>
                </w:tcPr>
                <w:p w14:paraId="0441F974" w14:textId="5E0281DA" w:rsidR="008A4DDD" w:rsidRPr="00F25124" w:rsidRDefault="008A4DDD" w:rsidP="00326D75">
                  <w:pPr>
                    <w:tabs>
                      <w:tab w:val="right" w:leader="dot" w:pos="8647"/>
                    </w:tabs>
                    <w:jc w:val="center"/>
                    <w:rPr>
                      <w:rFonts w:cstheme="minorHAnsi"/>
                      <w:b/>
                      <w:smallCaps/>
                    </w:rPr>
                  </w:pPr>
                </w:p>
              </w:tc>
            </w:tr>
            <w:tr w:rsidR="008A4DDD" w:rsidRPr="00F25124" w14:paraId="70E2A1A5" w14:textId="77777777" w:rsidTr="00557318">
              <w:trPr>
                <w:trHeight w:val="397"/>
                <w:jc w:val="center"/>
              </w:trPr>
              <w:tc>
                <w:tcPr>
                  <w:tcW w:w="2785" w:type="dxa"/>
                  <w:vAlign w:val="center"/>
                </w:tcPr>
                <w:p w14:paraId="3F41FE88" w14:textId="4D95387E" w:rsidR="008A4DDD" w:rsidRPr="00F25124" w:rsidRDefault="008A4DDD" w:rsidP="00D14ADB">
                  <w:pPr>
                    <w:tabs>
                      <w:tab w:val="right" w:leader="dot" w:pos="8647"/>
                    </w:tabs>
                    <w:jc w:val="both"/>
                    <w:rPr>
                      <w:rFonts w:cstheme="minorHAnsi"/>
                    </w:rPr>
                  </w:pPr>
                  <w:r w:rsidRPr="00F25124">
                    <w:rPr>
                      <w:rFonts w:cstheme="minorHAnsi"/>
                    </w:rPr>
                    <w:t>Mission</w:t>
                  </w:r>
                  <w:r w:rsidR="00D14ADB" w:rsidRPr="00F25124">
                    <w:rPr>
                      <w:rFonts w:cstheme="minorHAnsi"/>
                    </w:rPr>
                    <w:t>s</w:t>
                  </w:r>
                  <w:r w:rsidRPr="00F25124">
                    <w:rPr>
                      <w:rFonts w:cstheme="minorHAnsi"/>
                    </w:rPr>
                    <w:t xml:space="preserve"> </w:t>
                  </w:r>
                  <w:r w:rsidRPr="00F25124">
                    <w:rPr>
                      <w:rFonts w:cstheme="minorHAnsi"/>
                      <w:b/>
                    </w:rPr>
                    <w:t>ACT</w:t>
                  </w:r>
                  <w:r w:rsidR="00D14ADB" w:rsidRPr="00F25124">
                    <w:rPr>
                      <w:rFonts w:cstheme="minorHAnsi"/>
                      <w:b/>
                    </w:rPr>
                    <w:t xml:space="preserve"> </w:t>
                  </w:r>
                </w:p>
              </w:tc>
              <w:tc>
                <w:tcPr>
                  <w:tcW w:w="3544" w:type="dxa"/>
                  <w:vMerge/>
                  <w:vAlign w:val="center"/>
                </w:tcPr>
                <w:p w14:paraId="589B6F1D" w14:textId="7485FFDD" w:rsidR="008A4DDD" w:rsidRPr="00F25124" w:rsidRDefault="008A4DDD" w:rsidP="00DB754F">
                  <w:pPr>
                    <w:tabs>
                      <w:tab w:val="right" w:leader="dot" w:pos="8647"/>
                    </w:tabs>
                    <w:jc w:val="center"/>
                    <w:rPr>
                      <w:rFonts w:cstheme="minorHAnsi"/>
                      <w:b/>
                      <w:smallCaps/>
                    </w:rPr>
                  </w:pPr>
                </w:p>
              </w:tc>
              <w:tc>
                <w:tcPr>
                  <w:tcW w:w="2505" w:type="dxa"/>
                  <w:vMerge/>
                  <w:vAlign w:val="center"/>
                </w:tcPr>
                <w:p w14:paraId="48AEB1AA" w14:textId="6900A3DE" w:rsidR="008A4DDD" w:rsidRPr="00F25124" w:rsidRDefault="008A4DDD" w:rsidP="00326D75">
                  <w:pPr>
                    <w:tabs>
                      <w:tab w:val="right" w:leader="dot" w:pos="8647"/>
                    </w:tabs>
                    <w:jc w:val="center"/>
                    <w:rPr>
                      <w:rFonts w:cstheme="minorHAnsi"/>
                      <w:b/>
                      <w:smallCaps/>
                    </w:rPr>
                  </w:pPr>
                </w:p>
              </w:tc>
            </w:tr>
            <w:tr w:rsidR="00326D75" w:rsidRPr="00F25124" w14:paraId="6B108959" w14:textId="77777777" w:rsidTr="00557318">
              <w:trPr>
                <w:trHeight w:val="397"/>
                <w:jc w:val="center"/>
              </w:trPr>
              <w:tc>
                <w:tcPr>
                  <w:tcW w:w="2785" w:type="dxa"/>
                  <w:vAlign w:val="center"/>
                </w:tcPr>
                <w:p w14:paraId="41601D72" w14:textId="77777777" w:rsidR="00326D75" w:rsidRPr="00F25124" w:rsidRDefault="00326D75" w:rsidP="00326D75">
                  <w:pPr>
                    <w:tabs>
                      <w:tab w:val="right" w:leader="dot" w:pos="8647"/>
                    </w:tabs>
                    <w:jc w:val="both"/>
                    <w:rPr>
                      <w:rFonts w:cstheme="minorHAnsi"/>
                      <w:b/>
                    </w:rPr>
                  </w:pPr>
                  <w:r w:rsidRPr="00F25124">
                    <w:rPr>
                      <w:rFonts w:cstheme="minorHAnsi"/>
                      <w:b/>
                    </w:rPr>
                    <w:t>Mission EXE « totale »</w:t>
                  </w:r>
                </w:p>
              </w:tc>
              <w:tc>
                <w:tcPr>
                  <w:tcW w:w="3544" w:type="dxa"/>
                  <w:vMerge w:val="restart"/>
                  <w:vAlign w:val="center"/>
                </w:tcPr>
                <w:p w14:paraId="1F566479" w14:textId="77777777" w:rsidR="00326D75" w:rsidRPr="00F25124" w:rsidRDefault="00326D75" w:rsidP="00DB754F">
                  <w:pPr>
                    <w:tabs>
                      <w:tab w:val="right" w:leader="dot" w:pos="8647"/>
                    </w:tabs>
                    <w:jc w:val="center"/>
                    <w:rPr>
                      <w:rFonts w:cstheme="minorHAnsi"/>
                      <w:b/>
                      <w:smallCaps/>
                      <w:color w:val="7B7B7B" w:themeColor="accent3" w:themeShade="BF"/>
                    </w:rPr>
                  </w:pPr>
                  <w:r w:rsidRPr="00F25124">
                    <w:rPr>
                      <w:rFonts w:cstheme="minorHAnsi"/>
                      <w:b/>
                      <w:smallCaps/>
                      <w:color w:val="7B7B7B" w:themeColor="accent3" w:themeShade="BF"/>
                    </w:rPr>
                    <w:t>durÉe des missions</w:t>
                  </w:r>
                </w:p>
                <w:p w14:paraId="5059496D" w14:textId="22B5EB5F" w:rsidR="00326D75" w:rsidRPr="00F25124" w:rsidRDefault="00326D75" w:rsidP="00DB754F">
                  <w:pPr>
                    <w:tabs>
                      <w:tab w:val="right" w:leader="dot" w:pos="8647"/>
                    </w:tabs>
                    <w:jc w:val="center"/>
                    <w:rPr>
                      <w:rFonts w:cstheme="minorHAnsi"/>
                      <w:b/>
                      <w:smallCaps/>
                      <w:color w:val="7B7B7B" w:themeColor="accent3" w:themeShade="BF"/>
                      <w:sz w:val="18"/>
                    </w:rPr>
                  </w:pPr>
                  <w:r w:rsidRPr="00F25124">
                    <w:rPr>
                      <w:rFonts w:cstheme="minorHAnsi"/>
                      <w:b/>
                      <w:smallCaps/>
                      <w:color w:val="7B7B7B" w:themeColor="accent3" w:themeShade="BF"/>
                      <w:sz w:val="18"/>
                    </w:rPr>
                    <w:t xml:space="preserve">EXE / DET / </w:t>
                  </w:r>
                  <w:r w:rsidR="00DB754F" w:rsidRPr="00F25124">
                    <w:rPr>
                      <w:rFonts w:cstheme="minorHAnsi"/>
                      <w:b/>
                      <w:smallCaps/>
                      <w:color w:val="7B7B7B" w:themeColor="accent3" w:themeShade="BF"/>
                      <w:sz w:val="18"/>
                    </w:rPr>
                    <w:t>OPC / AOR</w:t>
                  </w:r>
                </w:p>
                <w:p w14:paraId="2F9413F7" w14:textId="77777777" w:rsidR="00904F3F" w:rsidRDefault="00326D75" w:rsidP="00D14ADB">
                  <w:pPr>
                    <w:tabs>
                      <w:tab w:val="right" w:leader="dot" w:pos="8647"/>
                    </w:tabs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cstheme="minorHAnsi"/>
                      <w:b/>
                      <w:smallCaps/>
                      <w:color w:val="0070C0"/>
                    </w:rPr>
                  </w:pPr>
                  <w:r w:rsidRPr="00F25124">
                    <w:rPr>
                      <w:rFonts w:cstheme="minorHAnsi"/>
                      <w:b/>
                      <w:smallCaps/>
                      <w:color w:val="0070C0"/>
                    </w:rPr>
                    <w:sym w:font="Webdings" w:char="F032"/>
                  </w:r>
                  <w:r w:rsidRPr="00F25124">
                    <w:rPr>
                      <w:rFonts w:cstheme="minorHAnsi"/>
                      <w:b/>
                      <w:smallCaps/>
                      <w:color w:val="0070C0"/>
                    </w:rPr>
                    <w:t xml:space="preserve"> </w:t>
                  </w:r>
                  <w:r w:rsidR="00F25124" w:rsidRPr="00F25124">
                    <w:rPr>
                      <w:rFonts w:cstheme="minorHAnsi"/>
                      <w:b/>
                      <w:smallCaps/>
                      <w:color w:val="0070C0"/>
                    </w:rPr>
                    <w:t>87</w:t>
                  </w:r>
                  <w:r w:rsidRPr="00F25124">
                    <w:rPr>
                      <w:rFonts w:cstheme="minorHAnsi"/>
                      <w:b/>
                      <w:smallCaps/>
                      <w:color w:val="0070C0"/>
                    </w:rPr>
                    <w:t xml:space="preserve"> semaines</w:t>
                  </w:r>
                  <w:r w:rsidR="00904F3F">
                    <w:rPr>
                      <w:rFonts w:cstheme="minorHAnsi"/>
                      <w:b/>
                      <w:smallCaps/>
                      <w:color w:val="0070C0"/>
                    </w:rPr>
                    <w:t xml:space="preserve"> </w:t>
                  </w:r>
                </w:p>
                <w:p w14:paraId="0C62C1C7" w14:textId="4D79ABDB" w:rsidR="00326D75" w:rsidRPr="00F25124" w:rsidRDefault="00904F3F" w:rsidP="00D14ADB">
                  <w:pPr>
                    <w:tabs>
                      <w:tab w:val="right" w:leader="dot" w:pos="8647"/>
                    </w:tabs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cstheme="minorHAnsi"/>
                      <w:b/>
                      <w:smallCaps/>
                    </w:rPr>
                  </w:pPr>
                  <w:r>
                    <w:rPr>
                      <w:rFonts w:cstheme="minorHAnsi"/>
                      <w:b/>
                      <w:smallCaps/>
                      <w:color w:val="0070C0"/>
                    </w:rPr>
                    <w:t>(dont 82 semaines de travaux)</w:t>
                  </w:r>
                </w:p>
              </w:tc>
              <w:tc>
                <w:tcPr>
                  <w:tcW w:w="2505" w:type="dxa"/>
                  <w:vMerge w:val="restart"/>
                </w:tcPr>
                <w:p w14:paraId="23C0B304" w14:textId="77777777" w:rsidR="008A4DDD" w:rsidRPr="00F25124" w:rsidRDefault="008A4DDD" w:rsidP="00326D75">
                  <w:pPr>
                    <w:tabs>
                      <w:tab w:val="right" w:leader="dot" w:pos="8647"/>
                    </w:tabs>
                    <w:jc w:val="center"/>
                    <w:rPr>
                      <w:rFonts w:cstheme="minorHAnsi"/>
                      <w:smallCaps/>
                      <w:color w:val="7B7B7B" w:themeColor="accent3" w:themeShade="BF"/>
                    </w:rPr>
                  </w:pPr>
                </w:p>
                <w:p w14:paraId="20AAD5A6" w14:textId="77777777" w:rsidR="008A4DDD" w:rsidRPr="00F25124" w:rsidRDefault="008A4DDD" w:rsidP="00326D75">
                  <w:pPr>
                    <w:tabs>
                      <w:tab w:val="right" w:leader="dot" w:pos="8647"/>
                    </w:tabs>
                    <w:jc w:val="center"/>
                    <w:rPr>
                      <w:rFonts w:cstheme="minorHAnsi"/>
                      <w:smallCaps/>
                      <w:color w:val="7B7B7B" w:themeColor="accent3" w:themeShade="BF"/>
                    </w:rPr>
                  </w:pPr>
                </w:p>
                <w:p w14:paraId="43B0A757" w14:textId="4E40A29A" w:rsidR="00326D75" w:rsidRPr="00F25124" w:rsidRDefault="008A4DDD" w:rsidP="00326D75">
                  <w:pPr>
                    <w:tabs>
                      <w:tab w:val="right" w:leader="dot" w:pos="8647"/>
                    </w:tabs>
                    <w:jc w:val="center"/>
                    <w:rPr>
                      <w:rFonts w:cstheme="minorHAnsi"/>
                      <w:b/>
                      <w:smallCaps/>
                    </w:rPr>
                  </w:pPr>
                  <w:r w:rsidRPr="00F25124">
                    <w:rPr>
                      <w:rFonts w:cstheme="minorHAnsi"/>
                      <w:smallCaps/>
                      <w:color w:val="7B7B7B" w:themeColor="accent3" w:themeShade="BF"/>
                    </w:rPr>
                    <w:sym w:font="Webdings" w:char="F032"/>
                  </w:r>
                  <w:r w:rsidRPr="00F25124">
                    <w:rPr>
                      <w:rFonts w:cstheme="minorHAnsi"/>
                      <w:smallCaps/>
                      <w:color w:val="7B7B7B" w:themeColor="accent3" w:themeShade="BF"/>
                    </w:rPr>
                    <w:t xml:space="preserve"> …………………………</w:t>
                  </w:r>
                </w:p>
              </w:tc>
            </w:tr>
            <w:tr w:rsidR="00326D75" w:rsidRPr="00F25124" w14:paraId="033EF655" w14:textId="77777777" w:rsidTr="00557318">
              <w:trPr>
                <w:trHeight w:val="397"/>
                <w:jc w:val="center"/>
              </w:trPr>
              <w:tc>
                <w:tcPr>
                  <w:tcW w:w="2785" w:type="dxa"/>
                  <w:vAlign w:val="center"/>
                </w:tcPr>
                <w:p w14:paraId="747205E1" w14:textId="77777777" w:rsidR="00326D75" w:rsidRPr="00F25124" w:rsidRDefault="00326D75" w:rsidP="00326D75">
                  <w:pPr>
                    <w:tabs>
                      <w:tab w:val="right" w:leader="dot" w:pos="8647"/>
                    </w:tabs>
                    <w:jc w:val="both"/>
                    <w:rPr>
                      <w:rFonts w:cstheme="minorHAnsi"/>
                      <w:b/>
                      <w:smallCaps/>
                    </w:rPr>
                  </w:pPr>
                  <w:r w:rsidRPr="00F25124">
                    <w:rPr>
                      <w:rFonts w:cstheme="minorHAnsi"/>
                    </w:rPr>
                    <w:t xml:space="preserve">Mission </w:t>
                  </w:r>
                  <w:r w:rsidRPr="00F25124">
                    <w:rPr>
                      <w:rFonts w:cstheme="minorHAnsi"/>
                      <w:b/>
                    </w:rPr>
                    <w:t>DET</w:t>
                  </w:r>
                </w:p>
              </w:tc>
              <w:tc>
                <w:tcPr>
                  <w:tcW w:w="3544" w:type="dxa"/>
                  <w:vMerge/>
                  <w:vAlign w:val="center"/>
                </w:tcPr>
                <w:p w14:paraId="55586DF7" w14:textId="77777777" w:rsidR="00326D75" w:rsidRPr="00F25124" w:rsidRDefault="00326D75" w:rsidP="00326D75">
                  <w:pPr>
                    <w:tabs>
                      <w:tab w:val="right" w:leader="dot" w:pos="8647"/>
                    </w:tabs>
                    <w:spacing w:after="0" w:line="240" w:lineRule="auto"/>
                    <w:jc w:val="center"/>
                    <w:rPr>
                      <w:rFonts w:cstheme="minorHAnsi"/>
                      <w:b/>
                      <w:smallCaps/>
                    </w:rPr>
                  </w:pPr>
                </w:p>
              </w:tc>
              <w:tc>
                <w:tcPr>
                  <w:tcW w:w="2505" w:type="dxa"/>
                  <w:vMerge/>
                </w:tcPr>
                <w:p w14:paraId="3C7F85DB" w14:textId="77777777" w:rsidR="00326D75" w:rsidRPr="00F25124" w:rsidRDefault="00326D75" w:rsidP="00326D75">
                  <w:pPr>
                    <w:tabs>
                      <w:tab w:val="right" w:leader="dot" w:pos="8647"/>
                    </w:tabs>
                    <w:jc w:val="center"/>
                    <w:rPr>
                      <w:rFonts w:cstheme="minorHAnsi"/>
                      <w:b/>
                      <w:smallCaps/>
                    </w:rPr>
                  </w:pPr>
                </w:p>
              </w:tc>
            </w:tr>
            <w:tr w:rsidR="00326D75" w:rsidRPr="00F25124" w14:paraId="589BBB61" w14:textId="77777777" w:rsidTr="00557318">
              <w:trPr>
                <w:trHeight w:val="397"/>
                <w:jc w:val="center"/>
              </w:trPr>
              <w:tc>
                <w:tcPr>
                  <w:tcW w:w="2785" w:type="dxa"/>
                  <w:vAlign w:val="center"/>
                </w:tcPr>
                <w:p w14:paraId="217CD134" w14:textId="78CDEDF4" w:rsidR="00326D75" w:rsidRPr="00F25124" w:rsidRDefault="00326D75" w:rsidP="00DB754F">
                  <w:pPr>
                    <w:tabs>
                      <w:tab w:val="right" w:leader="dot" w:pos="8647"/>
                    </w:tabs>
                    <w:jc w:val="both"/>
                    <w:rPr>
                      <w:rFonts w:cstheme="minorHAnsi"/>
                      <w:b/>
                      <w:smallCaps/>
                    </w:rPr>
                  </w:pPr>
                  <w:r w:rsidRPr="00F25124">
                    <w:rPr>
                      <w:rFonts w:cstheme="minorHAnsi"/>
                    </w:rPr>
                    <w:t xml:space="preserve">Mission </w:t>
                  </w:r>
                  <w:r w:rsidR="00DB754F" w:rsidRPr="00F25124">
                    <w:rPr>
                      <w:rFonts w:cstheme="minorHAnsi"/>
                      <w:b/>
                    </w:rPr>
                    <w:t>OPC</w:t>
                  </w:r>
                </w:p>
              </w:tc>
              <w:tc>
                <w:tcPr>
                  <w:tcW w:w="3544" w:type="dxa"/>
                  <w:vMerge/>
                  <w:vAlign w:val="center"/>
                </w:tcPr>
                <w:p w14:paraId="4C7285D1" w14:textId="77777777" w:rsidR="00326D75" w:rsidRPr="00F25124" w:rsidRDefault="00326D75" w:rsidP="00326D75">
                  <w:pPr>
                    <w:tabs>
                      <w:tab w:val="right" w:leader="dot" w:pos="8647"/>
                    </w:tabs>
                    <w:jc w:val="center"/>
                    <w:rPr>
                      <w:rFonts w:cstheme="minorHAnsi"/>
                      <w:b/>
                      <w:smallCaps/>
                    </w:rPr>
                  </w:pPr>
                </w:p>
              </w:tc>
              <w:tc>
                <w:tcPr>
                  <w:tcW w:w="2505" w:type="dxa"/>
                  <w:vMerge/>
                </w:tcPr>
                <w:p w14:paraId="6084902B" w14:textId="77777777" w:rsidR="00326D75" w:rsidRPr="00F25124" w:rsidRDefault="00326D75" w:rsidP="00326D75">
                  <w:pPr>
                    <w:tabs>
                      <w:tab w:val="right" w:leader="dot" w:pos="8647"/>
                    </w:tabs>
                    <w:jc w:val="center"/>
                    <w:rPr>
                      <w:rFonts w:cstheme="minorHAnsi"/>
                      <w:b/>
                      <w:smallCaps/>
                    </w:rPr>
                  </w:pPr>
                </w:p>
              </w:tc>
            </w:tr>
            <w:tr w:rsidR="00326D75" w:rsidRPr="00F25124" w14:paraId="5451173A" w14:textId="77777777" w:rsidTr="00557318">
              <w:trPr>
                <w:trHeight w:val="397"/>
                <w:jc w:val="center"/>
              </w:trPr>
              <w:tc>
                <w:tcPr>
                  <w:tcW w:w="2785" w:type="dxa"/>
                  <w:vAlign w:val="center"/>
                </w:tcPr>
                <w:p w14:paraId="69705872" w14:textId="0ADC74C0" w:rsidR="00326D75" w:rsidRPr="00F25124" w:rsidRDefault="00326D75" w:rsidP="00DB754F">
                  <w:pPr>
                    <w:tabs>
                      <w:tab w:val="right" w:leader="dot" w:pos="8647"/>
                    </w:tabs>
                    <w:jc w:val="both"/>
                    <w:rPr>
                      <w:rFonts w:cstheme="minorHAnsi"/>
                      <w:smallCaps/>
                    </w:rPr>
                  </w:pPr>
                  <w:r w:rsidRPr="00F25124">
                    <w:rPr>
                      <w:rFonts w:cstheme="minorHAnsi"/>
                    </w:rPr>
                    <w:t xml:space="preserve">Mission </w:t>
                  </w:r>
                  <w:r w:rsidR="00DB754F" w:rsidRPr="00F25124">
                    <w:rPr>
                      <w:rFonts w:cstheme="minorHAnsi"/>
                      <w:b/>
                    </w:rPr>
                    <w:t>AOR</w:t>
                  </w:r>
                  <w:r w:rsidR="00782A63">
                    <w:rPr>
                      <w:rFonts w:cstheme="minorHAnsi"/>
                      <w:b/>
                    </w:rPr>
                    <w:t xml:space="preserve"> (DOE)</w:t>
                  </w:r>
                </w:p>
              </w:tc>
              <w:tc>
                <w:tcPr>
                  <w:tcW w:w="3544" w:type="dxa"/>
                  <w:vMerge/>
                  <w:vAlign w:val="center"/>
                </w:tcPr>
                <w:p w14:paraId="15FDEFF3" w14:textId="77777777" w:rsidR="00326D75" w:rsidRPr="00F25124" w:rsidRDefault="00326D75" w:rsidP="00326D75">
                  <w:pPr>
                    <w:tabs>
                      <w:tab w:val="right" w:leader="dot" w:pos="8647"/>
                    </w:tabs>
                    <w:jc w:val="center"/>
                    <w:rPr>
                      <w:rFonts w:cstheme="minorHAnsi"/>
                      <w:smallCaps/>
                      <w:color w:val="000000"/>
                    </w:rPr>
                  </w:pPr>
                </w:p>
              </w:tc>
              <w:tc>
                <w:tcPr>
                  <w:tcW w:w="2505" w:type="dxa"/>
                  <w:vMerge/>
                </w:tcPr>
                <w:p w14:paraId="49EAEB48" w14:textId="77777777" w:rsidR="00326D75" w:rsidRPr="00F25124" w:rsidRDefault="00326D75" w:rsidP="00326D75">
                  <w:pPr>
                    <w:tabs>
                      <w:tab w:val="right" w:leader="dot" w:pos="8647"/>
                    </w:tabs>
                    <w:jc w:val="center"/>
                    <w:rPr>
                      <w:rFonts w:cstheme="minorHAnsi"/>
                      <w:smallCaps/>
                      <w:color w:val="000000"/>
                    </w:rPr>
                  </w:pPr>
                </w:p>
              </w:tc>
            </w:tr>
          </w:tbl>
          <w:p w14:paraId="45F4DF64" w14:textId="77777777" w:rsidR="00326D75" w:rsidRPr="00F25124" w:rsidRDefault="00326D75" w:rsidP="00172655">
            <w:pPr>
              <w:rPr>
                <w:rFonts w:cstheme="minorHAnsi"/>
                <w:color w:val="0070C0"/>
              </w:rPr>
            </w:pPr>
          </w:p>
          <w:p w14:paraId="5C5DEF82" w14:textId="20210DA7" w:rsidR="00AD0DC9" w:rsidRPr="00F25124" w:rsidRDefault="00AD0DC9" w:rsidP="00AD0DC9">
            <w:pPr>
              <w:tabs>
                <w:tab w:val="left" w:pos="4536"/>
              </w:tabs>
              <w:spacing w:after="200" w:line="276" w:lineRule="auto"/>
              <w:rPr>
                <w:rFonts w:cstheme="minorHAnsi"/>
                <w:b/>
                <w:sz w:val="28"/>
                <w:szCs w:val="28"/>
                <w:u w:val="single"/>
              </w:rPr>
            </w:pPr>
            <w:r w:rsidRPr="00F25124">
              <w:rPr>
                <w:rFonts w:cstheme="minorHAnsi"/>
                <w:b/>
                <w:color w:val="FF0000"/>
                <w:sz w:val="28"/>
                <w:szCs w:val="28"/>
                <w:u w:val="single"/>
              </w:rPr>
              <w:t>Critère 3 /</w:t>
            </w:r>
            <w:r w:rsidRPr="00F25124">
              <w:rPr>
                <w:rFonts w:cstheme="minorHAnsi"/>
              </w:rPr>
              <w:t xml:space="preserve"> </w:t>
            </w:r>
            <w:r w:rsidRPr="00F25124">
              <w:rPr>
                <w:rFonts w:cstheme="minorHAnsi"/>
                <w:b/>
                <w:sz w:val="28"/>
                <w:szCs w:val="28"/>
                <w:u w:val="single"/>
              </w:rPr>
              <w:t>Critère environnemental</w:t>
            </w:r>
            <w:r w:rsidR="00CA68A9" w:rsidRPr="00F25124">
              <w:rPr>
                <w:rFonts w:cstheme="minorHAnsi"/>
                <w:b/>
                <w:sz w:val="28"/>
                <w:szCs w:val="28"/>
                <w:u w:val="single"/>
              </w:rPr>
              <w:t xml:space="preserve"> </w:t>
            </w:r>
            <w:r w:rsidR="00322CF8" w:rsidRPr="00F25124">
              <w:rPr>
                <w:rFonts w:cstheme="minorHAnsi"/>
                <w:b/>
                <w:sz w:val="28"/>
                <w:szCs w:val="28"/>
                <w:u w:val="single"/>
              </w:rPr>
              <w:t>: 5</w:t>
            </w:r>
            <w:r w:rsidRPr="00F25124">
              <w:rPr>
                <w:rFonts w:cstheme="minorHAnsi"/>
                <w:b/>
                <w:sz w:val="28"/>
                <w:szCs w:val="28"/>
                <w:u w:val="single"/>
              </w:rPr>
              <w:t xml:space="preserve"> points</w:t>
            </w:r>
          </w:p>
          <w:p w14:paraId="7B65B23C" w14:textId="4FD54511" w:rsidR="007B0C50" w:rsidRPr="00F25124" w:rsidRDefault="00322CF8" w:rsidP="00C32816">
            <w:pPr>
              <w:pStyle w:val="Paragraphedeliste"/>
              <w:numPr>
                <w:ilvl w:val="0"/>
                <w:numId w:val="13"/>
              </w:numPr>
              <w:shd w:val="clear" w:color="auto" w:fill="FFFFFF" w:themeFill="background1"/>
              <w:spacing w:after="200" w:line="276" w:lineRule="auto"/>
              <w:ind w:left="164" w:hanging="164"/>
              <w:rPr>
                <w:rFonts w:cstheme="minorHAnsi"/>
              </w:rPr>
            </w:pPr>
            <w:r w:rsidRPr="00F25124">
              <w:rPr>
                <w:rFonts w:cstheme="minorHAnsi"/>
              </w:rPr>
              <w:t>Proposition de modalités de m</w:t>
            </w:r>
            <w:r w:rsidR="00AD0DC9" w:rsidRPr="00F25124">
              <w:rPr>
                <w:rFonts w:cstheme="minorHAnsi"/>
              </w:rPr>
              <w:t xml:space="preserve">ise </w:t>
            </w:r>
            <w:r w:rsidR="0009075F" w:rsidRPr="00F25124">
              <w:rPr>
                <w:rFonts w:cstheme="minorHAnsi"/>
              </w:rPr>
              <w:t>en place d’un chantier propre avec</w:t>
            </w:r>
            <w:r w:rsidR="00AD0DC9" w:rsidRPr="00F25124">
              <w:rPr>
                <w:rFonts w:cstheme="minorHAnsi"/>
              </w:rPr>
              <w:t xml:space="preserve"> le traitement </w:t>
            </w:r>
            <w:r w:rsidR="007B0C50" w:rsidRPr="00F25124">
              <w:rPr>
                <w:rFonts w:cstheme="minorHAnsi"/>
              </w:rPr>
              <w:t>et la valorisation des déchets</w:t>
            </w:r>
            <w:r w:rsidRPr="00F25124">
              <w:rPr>
                <w:rFonts w:cstheme="minorHAnsi"/>
              </w:rPr>
              <w:t xml:space="preserve"> par les entreprises</w:t>
            </w:r>
            <w:r w:rsidR="0009075F" w:rsidRPr="00F25124">
              <w:rPr>
                <w:rFonts w:cstheme="minorHAnsi"/>
              </w:rPr>
              <w:t xml:space="preserve"> de travaux (traçabilité des traitements des déchets</w:t>
            </w:r>
            <w:del w:id="0" w:author="CHANTEAU SEREIN MARIE CECILE (CPAM MARNE)" w:date="2025-09-11T08:51:00Z">
              <w:r w:rsidR="0009075F" w:rsidRPr="00F25124" w:rsidDel="007D358A">
                <w:rPr>
                  <w:rFonts w:cstheme="minorHAnsi"/>
                </w:rPr>
                <w:delText xml:space="preserve"> de cuivre</w:delText>
              </w:r>
            </w:del>
            <w:bookmarkStart w:id="1" w:name="_GoBack"/>
            <w:bookmarkEnd w:id="1"/>
            <w:r w:rsidR="0009075F" w:rsidRPr="00F25124">
              <w:rPr>
                <w:rFonts w:cstheme="minorHAnsi"/>
              </w:rPr>
              <w:t>, notamment …)</w:t>
            </w:r>
          </w:p>
          <w:p w14:paraId="03047C22" w14:textId="60FA163C" w:rsidR="00EA0A3F" w:rsidRPr="00F25124" w:rsidRDefault="00EA0A3F" w:rsidP="00EA0A3F">
            <w:pPr>
              <w:pStyle w:val="Paragraphedeliste"/>
              <w:shd w:val="clear" w:color="auto" w:fill="FFFFFF" w:themeFill="background1"/>
              <w:spacing w:after="200" w:line="276" w:lineRule="auto"/>
              <w:ind w:left="164"/>
              <w:rPr>
                <w:rFonts w:cstheme="minorHAnsi"/>
              </w:rPr>
            </w:pPr>
            <w:r w:rsidRPr="00F25124">
              <w:rPr>
                <w:rFonts w:cstheme="minorHAnsi"/>
              </w:rPr>
              <w:t>…………………………………………………………………………………………………………………………………………………………………</w:t>
            </w:r>
          </w:p>
          <w:p w14:paraId="492B0C01" w14:textId="0B66FECD" w:rsidR="00891CC2" w:rsidRPr="00F25124" w:rsidRDefault="00891CC2" w:rsidP="0009075F">
            <w:pPr>
              <w:pStyle w:val="Paragraphedeliste"/>
              <w:numPr>
                <w:ilvl w:val="0"/>
                <w:numId w:val="13"/>
              </w:numPr>
              <w:shd w:val="clear" w:color="auto" w:fill="FFFFFF" w:themeFill="background1"/>
              <w:spacing w:after="200" w:line="276" w:lineRule="auto"/>
              <w:ind w:left="174" w:hanging="174"/>
              <w:rPr>
                <w:rFonts w:cstheme="minorHAnsi"/>
              </w:rPr>
            </w:pPr>
            <w:r w:rsidRPr="00F25124">
              <w:rPr>
                <w:rFonts w:cstheme="minorHAnsi"/>
              </w:rPr>
              <w:t>Sobriété énergétique du projet (</w:t>
            </w:r>
            <w:r w:rsidR="0009075F" w:rsidRPr="00F25124">
              <w:rPr>
                <w:rFonts w:cstheme="minorHAnsi"/>
              </w:rPr>
              <w:t>démontrer que le projet respecte dans toutes ses dimensions l’environnement conformément aux normes et réglementations en vigueur.</w:t>
            </w:r>
            <w:r w:rsidRPr="00F25124">
              <w:rPr>
                <w:rFonts w:cstheme="minorHAnsi"/>
              </w:rPr>
              <w:t>)</w:t>
            </w:r>
          </w:p>
          <w:p w14:paraId="766D6392" w14:textId="16069478" w:rsidR="007B0C50" w:rsidRDefault="007B0C50" w:rsidP="007B0C50">
            <w:pPr>
              <w:pStyle w:val="Paragraphedeliste"/>
              <w:shd w:val="clear" w:color="auto" w:fill="FFFFFF" w:themeFill="background1"/>
              <w:spacing w:after="200" w:line="276" w:lineRule="auto"/>
              <w:ind w:left="164"/>
              <w:rPr>
                <w:rFonts w:cstheme="minorHAnsi"/>
              </w:rPr>
            </w:pPr>
            <w:r w:rsidRPr="00F25124">
              <w:rPr>
                <w:rFonts w:cstheme="minorHAnsi"/>
              </w:rPr>
              <w:t>…………………………………………………………………………………………………………………………………………………………………</w:t>
            </w:r>
          </w:p>
          <w:p w14:paraId="157A6C8E" w14:textId="77777777" w:rsidR="00413C43" w:rsidRDefault="00413C43" w:rsidP="007B0C50">
            <w:pPr>
              <w:pStyle w:val="Paragraphedeliste"/>
              <w:shd w:val="clear" w:color="auto" w:fill="FFFFFF" w:themeFill="background1"/>
              <w:spacing w:after="200" w:line="276" w:lineRule="auto"/>
              <w:ind w:left="164"/>
              <w:rPr>
                <w:rFonts w:cstheme="minorHAnsi"/>
              </w:rPr>
            </w:pPr>
          </w:p>
          <w:p w14:paraId="6EDE7F9C" w14:textId="77777777" w:rsidR="00F25124" w:rsidRPr="00F25124" w:rsidRDefault="00F25124" w:rsidP="007B0C50">
            <w:pPr>
              <w:pStyle w:val="Paragraphedeliste"/>
              <w:shd w:val="clear" w:color="auto" w:fill="FFFFFF" w:themeFill="background1"/>
              <w:spacing w:after="200" w:line="276" w:lineRule="auto"/>
              <w:ind w:left="164"/>
              <w:rPr>
                <w:rFonts w:cstheme="minorHAnsi"/>
              </w:rPr>
            </w:pPr>
          </w:p>
          <w:p w14:paraId="0079C6FD" w14:textId="0E1D10C7" w:rsidR="008353B2" w:rsidRPr="00F25124" w:rsidRDefault="004F0894" w:rsidP="00A97E04">
            <w:pPr>
              <w:tabs>
                <w:tab w:val="left" w:pos="4536"/>
              </w:tabs>
              <w:spacing w:after="200" w:line="276" w:lineRule="auto"/>
              <w:rPr>
                <w:rFonts w:cstheme="minorHAnsi"/>
                <w:b/>
                <w:sz w:val="28"/>
                <w:szCs w:val="28"/>
                <w:u w:val="single"/>
              </w:rPr>
            </w:pPr>
            <w:r w:rsidRPr="00F25124">
              <w:rPr>
                <w:rFonts w:cstheme="minorHAnsi"/>
                <w:b/>
                <w:color w:val="FF0000"/>
                <w:sz w:val="28"/>
                <w:szCs w:val="28"/>
                <w:u w:val="single"/>
              </w:rPr>
              <w:t xml:space="preserve">Critère </w:t>
            </w:r>
            <w:r w:rsidR="00AD0DC9" w:rsidRPr="00F25124">
              <w:rPr>
                <w:rFonts w:cstheme="minorHAnsi"/>
                <w:b/>
                <w:color w:val="FF0000"/>
                <w:sz w:val="28"/>
                <w:szCs w:val="28"/>
                <w:u w:val="single"/>
              </w:rPr>
              <w:t>4/</w:t>
            </w:r>
            <w:r w:rsidRPr="00F25124">
              <w:rPr>
                <w:rFonts w:cstheme="minorHAnsi"/>
                <w:b/>
                <w:color w:val="FF0000"/>
                <w:sz w:val="28"/>
                <w:szCs w:val="28"/>
                <w:u w:val="single"/>
              </w:rPr>
              <w:t xml:space="preserve"> </w:t>
            </w:r>
            <w:r w:rsidR="009E75B3" w:rsidRPr="00F25124">
              <w:rPr>
                <w:rFonts w:cstheme="minorHAnsi"/>
                <w:b/>
                <w:sz w:val="28"/>
                <w:szCs w:val="28"/>
                <w:u w:val="single"/>
              </w:rPr>
              <w:t>Proposition</w:t>
            </w:r>
            <w:r w:rsidR="003E29D9" w:rsidRPr="00F25124">
              <w:rPr>
                <w:rFonts w:cstheme="minorHAnsi"/>
                <w:b/>
                <w:sz w:val="28"/>
                <w:szCs w:val="28"/>
                <w:u w:val="single"/>
              </w:rPr>
              <w:t xml:space="preserve"> financière : 30</w:t>
            </w:r>
            <w:r w:rsidR="008353B2" w:rsidRPr="00F25124">
              <w:rPr>
                <w:rFonts w:cstheme="minorHAnsi"/>
                <w:b/>
                <w:sz w:val="28"/>
                <w:szCs w:val="28"/>
                <w:u w:val="single"/>
              </w:rPr>
              <w:t xml:space="preserve"> points</w:t>
            </w:r>
          </w:p>
          <w:p w14:paraId="5AD396A0" w14:textId="77777777" w:rsidR="00C52810" w:rsidRPr="00F25124" w:rsidRDefault="008353B2" w:rsidP="008353B2">
            <w:pPr>
              <w:tabs>
                <w:tab w:val="left" w:pos="4536"/>
              </w:tabs>
              <w:spacing w:after="200" w:line="276" w:lineRule="auto"/>
              <w:rPr>
                <w:rFonts w:cstheme="minorHAnsi"/>
                <w:b/>
                <w:smallCaps/>
                <w:color w:val="0070C0"/>
              </w:rPr>
            </w:pPr>
            <w:r w:rsidRPr="00F25124">
              <w:rPr>
                <w:rFonts w:cstheme="minorHAnsi"/>
                <w:color w:val="0070C0"/>
                <w:sz w:val="24"/>
                <w:szCs w:val="28"/>
              </w:rPr>
              <w:t>&gt;&gt;&gt;</w:t>
            </w:r>
            <w:r w:rsidRPr="00F25124">
              <w:rPr>
                <w:rFonts w:cstheme="minorHAnsi"/>
                <w:color w:val="0070C0"/>
                <w:sz w:val="28"/>
                <w:szCs w:val="28"/>
              </w:rPr>
              <w:t xml:space="preserve"> </w:t>
            </w:r>
            <w:r w:rsidRPr="00F25124">
              <w:rPr>
                <w:rFonts w:cstheme="minorHAnsi"/>
                <w:b/>
                <w:smallCaps/>
                <w:color w:val="0070C0"/>
              </w:rPr>
              <w:t xml:space="preserve">proposition financière </w:t>
            </w:r>
            <w:r w:rsidR="00AE3277" w:rsidRPr="00F25124">
              <w:rPr>
                <w:rFonts w:cstheme="minorHAnsi"/>
                <w:b/>
                <w:smallCaps/>
                <w:color w:val="0070C0"/>
              </w:rPr>
              <w:t>à</w:t>
            </w:r>
            <w:r w:rsidRPr="00F25124">
              <w:rPr>
                <w:rFonts w:cstheme="minorHAnsi"/>
                <w:b/>
                <w:smallCaps/>
                <w:color w:val="0070C0"/>
              </w:rPr>
              <w:t xml:space="preserve"> indiquer à l’acte d’engagement (AE).</w:t>
            </w:r>
          </w:p>
          <w:p w14:paraId="0246533E" w14:textId="59663C8F" w:rsidR="00E6778B" w:rsidRPr="00F25124" w:rsidRDefault="00E6778B" w:rsidP="008353B2">
            <w:pPr>
              <w:tabs>
                <w:tab w:val="left" w:pos="4536"/>
              </w:tabs>
              <w:spacing w:after="200" w:line="276" w:lineRule="auto"/>
              <w:rPr>
                <w:rFonts w:cstheme="minorHAnsi"/>
              </w:rPr>
            </w:pPr>
          </w:p>
        </w:tc>
      </w:tr>
    </w:tbl>
    <w:p w14:paraId="583C172A" w14:textId="77777777" w:rsidR="00866AEB" w:rsidRPr="00F25124" w:rsidRDefault="00303FEC" w:rsidP="00262E3D">
      <w:pPr>
        <w:tabs>
          <w:tab w:val="left" w:pos="4536"/>
        </w:tabs>
        <w:spacing w:after="200" w:line="276" w:lineRule="auto"/>
        <w:ind w:left="360"/>
        <w:rPr>
          <w:rFonts w:eastAsia="Arial Narrow" w:cstheme="minorHAnsi"/>
          <w:b/>
        </w:rPr>
      </w:pPr>
      <w:r w:rsidRPr="00F25124">
        <w:rPr>
          <w:rFonts w:eastAsia="Arial Narrow" w:cstheme="minorHAnsi"/>
          <w:b/>
        </w:rPr>
        <w:lastRenderedPageBreak/>
        <w:tab/>
      </w:r>
    </w:p>
    <w:p w14:paraId="15D44EF2" w14:textId="360DBA71" w:rsidR="009859AE" w:rsidRPr="00F25124" w:rsidRDefault="00866AEB" w:rsidP="00262E3D">
      <w:pPr>
        <w:tabs>
          <w:tab w:val="left" w:pos="4536"/>
        </w:tabs>
        <w:spacing w:after="200" w:line="276" w:lineRule="auto"/>
        <w:ind w:left="360"/>
        <w:rPr>
          <w:rFonts w:eastAsia="Arial Narrow" w:cstheme="minorHAnsi"/>
          <w:b/>
        </w:rPr>
      </w:pPr>
      <w:r w:rsidRPr="00F25124">
        <w:rPr>
          <w:rFonts w:eastAsia="Arial Narrow" w:cstheme="minorHAnsi"/>
          <w:b/>
        </w:rPr>
        <w:tab/>
      </w:r>
      <w:r w:rsidR="009859AE" w:rsidRPr="00F25124">
        <w:rPr>
          <w:rFonts w:eastAsia="Arial Narrow" w:cstheme="minorHAnsi"/>
          <w:b/>
        </w:rPr>
        <w:t xml:space="preserve">Nom du candidat : </w:t>
      </w:r>
      <w:r w:rsidR="009859AE" w:rsidRPr="00F25124">
        <w:rPr>
          <w:rFonts w:eastAsia="Arial Narrow" w:cstheme="minorHAnsi"/>
          <w:b/>
        </w:rPr>
        <w:tab/>
      </w:r>
    </w:p>
    <w:p w14:paraId="47B664B5" w14:textId="77777777" w:rsidR="00D55553" w:rsidRPr="00F25124" w:rsidRDefault="00D55553" w:rsidP="00262E3D">
      <w:pPr>
        <w:tabs>
          <w:tab w:val="left" w:pos="4536"/>
        </w:tabs>
        <w:spacing w:after="200" w:line="276" w:lineRule="auto"/>
        <w:ind w:left="360"/>
        <w:rPr>
          <w:rFonts w:eastAsia="Arial Narrow" w:cstheme="minorHAnsi"/>
          <w:b/>
        </w:rPr>
      </w:pPr>
    </w:p>
    <w:p w14:paraId="0CE55FFA" w14:textId="77777777" w:rsidR="009859AE" w:rsidRPr="00F25124" w:rsidRDefault="003B5BE6" w:rsidP="003B5BE6">
      <w:pPr>
        <w:pStyle w:val="Standard"/>
        <w:tabs>
          <w:tab w:val="left" w:pos="4536"/>
        </w:tabs>
        <w:spacing w:after="200" w:line="276" w:lineRule="auto"/>
        <w:rPr>
          <w:rFonts w:asciiTheme="minorHAnsi" w:eastAsia="Arial Narrow" w:hAnsiTheme="minorHAnsi" w:cstheme="minorHAnsi"/>
          <w:b/>
          <w:color w:val="auto"/>
          <w:sz w:val="22"/>
          <w:szCs w:val="22"/>
          <w:lang w:val="fr-FR"/>
        </w:rPr>
      </w:pPr>
      <w:r w:rsidRPr="00F25124">
        <w:rPr>
          <w:rFonts w:asciiTheme="minorHAnsi" w:eastAsia="Arial Narrow" w:hAnsiTheme="minorHAnsi" w:cstheme="minorHAnsi"/>
          <w:b/>
          <w:color w:val="auto"/>
          <w:sz w:val="22"/>
          <w:szCs w:val="22"/>
          <w:lang w:val="fr-FR"/>
        </w:rPr>
        <w:tab/>
      </w:r>
      <w:r w:rsidR="009859AE" w:rsidRPr="00F25124">
        <w:rPr>
          <w:rFonts w:asciiTheme="minorHAnsi" w:eastAsia="Arial Narrow" w:hAnsiTheme="minorHAnsi" w:cstheme="minorHAnsi"/>
          <w:b/>
          <w:color w:val="auto"/>
          <w:sz w:val="22"/>
          <w:szCs w:val="22"/>
          <w:lang w:val="fr-FR"/>
        </w:rPr>
        <w:t>Nom et qualité du signataire :</w:t>
      </w:r>
      <w:r w:rsidR="009859AE" w:rsidRPr="00F25124">
        <w:rPr>
          <w:rFonts w:asciiTheme="minorHAnsi" w:eastAsia="Arial Narrow" w:hAnsiTheme="minorHAnsi" w:cstheme="minorHAnsi"/>
          <w:b/>
          <w:color w:val="auto"/>
          <w:sz w:val="22"/>
          <w:szCs w:val="22"/>
          <w:lang w:val="fr-FR"/>
        </w:rPr>
        <w:tab/>
      </w:r>
      <w:r w:rsidR="009859AE" w:rsidRPr="00F25124">
        <w:rPr>
          <w:rFonts w:asciiTheme="minorHAnsi" w:eastAsia="Arial Narrow" w:hAnsiTheme="minorHAnsi" w:cstheme="minorHAnsi"/>
          <w:b/>
          <w:color w:val="auto"/>
          <w:sz w:val="22"/>
          <w:szCs w:val="22"/>
          <w:lang w:val="fr-FR"/>
        </w:rPr>
        <w:tab/>
      </w:r>
      <w:r w:rsidR="009859AE" w:rsidRPr="00F25124">
        <w:rPr>
          <w:rFonts w:asciiTheme="minorHAnsi" w:eastAsia="Arial Narrow" w:hAnsiTheme="minorHAnsi" w:cstheme="minorHAnsi"/>
          <w:b/>
          <w:color w:val="auto"/>
          <w:sz w:val="22"/>
          <w:szCs w:val="22"/>
          <w:lang w:val="fr-FR"/>
        </w:rPr>
        <w:tab/>
      </w:r>
      <w:r w:rsidR="009859AE" w:rsidRPr="00F25124">
        <w:rPr>
          <w:rFonts w:asciiTheme="minorHAnsi" w:eastAsia="Arial Narrow" w:hAnsiTheme="minorHAnsi" w:cstheme="minorHAnsi"/>
          <w:b/>
          <w:color w:val="auto"/>
          <w:sz w:val="22"/>
          <w:szCs w:val="22"/>
          <w:lang w:val="fr-FR"/>
        </w:rPr>
        <w:tab/>
      </w:r>
      <w:r w:rsidR="009859AE" w:rsidRPr="00F25124">
        <w:rPr>
          <w:rFonts w:asciiTheme="minorHAnsi" w:eastAsia="Arial Narrow" w:hAnsiTheme="minorHAnsi" w:cstheme="minorHAnsi"/>
          <w:b/>
          <w:color w:val="auto"/>
          <w:sz w:val="22"/>
          <w:szCs w:val="22"/>
          <w:lang w:val="fr-FR"/>
        </w:rPr>
        <w:tab/>
      </w:r>
      <w:r w:rsidR="009859AE" w:rsidRPr="00F25124">
        <w:rPr>
          <w:rFonts w:asciiTheme="minorHAnsi" w:eastAsia="Arial Narrow" w:hAnsiTheme="minorHAnsi" w:cstheme="minorHAnsi"/>
          <w:b/>
          <w:color w:val="auto"/>
          <w:sz w:val="22"/>
          <w:szCs w:val="22"/>
          <w:lang w:val="fr-FR"/>
        </w:rPr>
        <w:tab/>
      </w:r>
      <w:r w:rsidR="009859AE" w:rsidRPr="00F25124">
        <w:rPr>
          <w:rFonts w:asciiTheme="minorHAnsi" w:eastAsia="Arial Narrow" w:hAnsiTheme="minorHAnsi" w:cstheme="minorHAnsi"/>
          <w:b/>
          <w:color w:val="auto"/>
          <w:sz w:val="22"/>
          <w:szCs w:val="22"/>
          <w:lang w:val="fr-FR"/>
        </w:rPr>
        <w:tab/>
      </w:r>
    </w:p>
    <w:p w14:paraId="569FA6ED" w14:textId="32717F8B" w:rsidR="006314FB" w:rsidRPr="00F25124" w:rsidRDefault="003B5BE6" w:rsidP="003B5BE6">
      <w:pPr>
        <w:pStyle w:val="Standard"/>
        <w:tabs>
          <w:tab w:val="left" w:pos="4536"/>
        </w:tabs>
        <w:spacing w:after="200" w:line="276" w:lineRule="auto"/>
        <w:rPr>
          <w:rFonts w:asciiTheme="minorHAnsi" w:eastAsia="Arial Narrow" w:hAnsiTheme="minorHAnsi" w:cstheme="minorHAnsi"/>
          <w:color w:val="auto"/>
          <w:sz w:val="22"/>
          <w:szCs w:val="22"/>
          <w:lang w:val="fr-FR"/>
        </w:rPr>
      </w:pPr>
      <w:r w:rsidRPr="00F25124">
        <w:rPr>
          <w:rFonts w:asciiTheme="minorHAnsi" w:eastAsia="Arial Narrow" w:hAnsiTheme="minorHAnsi" w:cstheme="minorHAnsi"/>
          <w:b/>
          <w:color w:val="auto"/>
          <w:sz w:val="22"/>
          <w:szCs w:val="22"/>
          <w:lang w:val="fr-FR"/>
        </w:rPr>
        <w:tab/>
      </w:r>
      <w:r w:rsidR="009859AE" w:rsidRPr="00F25124">
        <w:rPr>
          <w:rFonts w:asciiTheme="minorHAnsi" w:eastAsia="Arial Narrow" w:hAnsiTheme="minorHAnsi" w:cstheme="minorHAnsi"/>
          <w:color w:val="auto"/>
          <w:sz w:val="22"/>
          <w:szCs w:val="22"/>
          <w:lang w:val="fr-FR"/>
        </w:rPr>
        <w:t>Fait à ________________ le _________________</w:t>
      </w:r>
    </w:p>
    <w:p w14:paraId="1630F8EF" w14:textId="77777777" w:rsidR="006314FB" w:rsidRPr="00F25124" w:rsidRDefault="006314FB" w:rsidP="006314FB">
      <w:pPr>
        <w:rPr>
          <w:rFonts w:cstheme="minorHAnsi"/>
          <w:lang w:bidi="en-US"/>
        </w:rPr>
      </w:pPr>
    </w:p>
    <w:p w14:paraId="4DDD64FC" w14:textId="77777777" w:rsidR="006314FB" w:rsidRPr="00F25124" w:rsidRDefault="006314FB" w:rsidP="006314FB">
      <w:pPr>
        <w:rPr>
          <w:rFonts w:cstheme="minorHAnsi"/>
          <w:lang w:bidi="en-US"/>
        </w:rPr>
      </w:pPr>
    </w:p>
    <w:p w14:paraId="4736B8FC" w14:textId="159A6E15" w:rsidR="009859AE" w:rsidRPr="00F25124" w:rsidRDefault="006314FB" w:rsidP="006314FB">
      <w:pPr>
        <w:tabs>
          <w:tab w:val="left" w:pos="8010"/>
        </w:tabs>
        <w:rPr>
          <w:rFonts w:cstheme="minorHAnsi"/>
          <w:lang w:bidi="en-US"/>
        </w:rPr>
      </w:pPr>
      <w:r w:rsidRPr="00F25124">
        <w:rPr>
          <w:rFonts w:cstheme="minorHAnsi"/>
          <w:lang w:bidi="en-US"/>
        </w:rPr>
        <w:tab/>
      </w:r>
    </w:p>
    <w:sectPr w:rsidR="009859AE" w:rsidRPr="00F25124" w:rsidSect="006314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2" w:right="1418" w:bottom="709" w:left="1418" w:header="709" w:footer="30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51C69B" w14:textId="77777777" w:rsidR="009A6000" w:rsidRDefault="009A6000" w:rsidP="002E048C">
      <w:pPr>
        <w:spacing w:after="0" w:line="240" w:lineRule="auto"/>
      </w:pPr>
      <w:r>
        <w:separator/>
      </w:r>
    </w:p>
  </w:endnote>
  <w:endnote w:type="continuationSeparator" w:id="0">
    <w:p w14:paraId="6BC9D7F8" w14:textId="77777777" w:rsidR="009A6000" w:rsidRDefault="009A6000" w:rsidP="002E0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F2A4D" w14:textId="77777777" w:rsidR="005A4150" w:rsidRDefault="005A415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</w:rPr>
      <w:id w:val="2086570683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65F9942" w14:textId="77777777" w:rsidR="006314FB" w:rsidRDefault="006314FB">
            <w:pPr>
              <w:pStyle w:val="Pieddepage"/>
              <w:jc w:val="right"/>
              <w:rPr>
                <w:sz w:val="18"/>
              </w:rPr>
            </w:pPr>
          </w:p>
          <w:p w14:paraId="2BBE1913" w14:textId="04EDA47F" w:rsidR="00F0046F" w:rsidRPr="003D3F06" w:rsidRDefault="003D3F06">
            <w:pPr>
              <w:pStyle w:val="Pieddepage"/>
              <w:jc w:val="right"/>
              <w:rPr>
                <w:sz w:val="18"/>
              </w:rPr>
            </w:pPr>
            <w:r>
              <w:rPr>
                <w:i/>
                <w:noProof/>
                <w:sz w:val="16"/>
                <w:szCs w:val="16"/>
                <w:lang w:eastAsia="fr-FR"/>
              </w:rPr>
              <w:drawing>
                <wp:anchor distT="0" distB="0" distL="114300" distR="114300" simplePos="0" relativeHeight="251661312" behindDoc="1" locked="0" layoutInCell="1" allowOverlap="1" wp14:anchorId="3FBF3652" wp14:editId="2593B172">
                  <wp:simplePos x="0" y="0"/>
                  <wp:positionH relativeFrom="column">
                    <wp:posOffset>-328930</wp:posOffset>
                  </wp:positionH>
                  <wp:positionV relativeFrom="paragraph">
                    <wp:posOffset>147955</wp:posOffset>
                  </wp:positionV>
                  <wp:extent cx="214630" cy="260350"/>
                  <wp:effectExtent l="0" t="0" r="0" b="6350"/>
                  <wp:wrapNone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IOSS.png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260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0046F" w:rsidRPr="003D3F06">
              <w:rPr>
                <w:sz w:val="18"/>
              </w:rPr>
              <w:t xml:space="preserve">Page </w:t>
            </w:r>
            <w:r w:rsidR="00F0046F" w:rsidRPr="003D3F06">
              <w:rPr>
                <w:b/>
                <w:bCs/>
                <w:sz w:val="20"/>
                <w:szCs w:val="24"/>
              </w:rPr>
              <w:fldChar w:fldCharType="begin"/>
            </w:r>
            <w:r w:rsidR="00F0046F" w:rsidRPr="003D3F06">
              <w:rPr>
                <w:b/>
                <w:bCs/>
                <w:sz w:val="18"/>
              </w:rPr>
              <w:instrText>PAGE</w:instrText>
            </w:r>
            <w:r w:rsidR="00F0046F" w:rsidRPr="003D3F06">
              <w:rPr>
                <w:b/>
                <w:bCs/>
                <w:sz w:val="20"/>
                <w:szCs w:val="24"/>
              </w:rPr>
              <w:fldChar w:fldCharType="separate"/>
            </w:r>
            <w:r w:rsidR="007D358A">
              <w:rPr>
                <w:b/>
                <w:bCs/>
                <w:noProof/>
                <w:sz w:val="18"/>
              </w:rPr>
              <w:t>3</w:t>
            </w:r>
            <w:r w:rsidR="00F0046F" w:rsidRPr="003D3F06">
              <w:rPr>
                <w:b/>
                <w:bCs/>
                <w:sz w:val="20"/>
                <w:szCs w:val="24"/>
              </w:rPr>
              <w:fldChar w:fldCharType="end"/>
            </w:r>
            <w:r w:rsidR="00F0046F" w:rsidRPr="003D3F06">
              <w:rPr>
                <w:sz w:val="18"/>
              </w:rPr>
              <w:t xml:space="preserve"> sur </w:t>
            </w:r>
            <w:r w:rsidR="00F0046F" w:rsidRPr="003D3F06">
              <w:rPr>
                <w:b/>
                <w:bCs/>
                <w:sz w:val="20"/>
                <w:szCs w:val="24"/>
              </w:rPr>
              <w:fldChar w:fldCharType="begin"/>
            </w:r>
            <w:r w:rsidR="00F0046F" w:rsidRPr="003D3F06">
              <w:rPr>
                <w:b/>
                <w:bCs/>
                <w:sz w:val="18"/>
              </w:rPr>
              <w:instrText>NUMPAGES</w:instrText>
            </w:r>
            <w:r w:rsidR="00F0046F" w:rsidRPr="003D3F06">
              <w:rPr>
                <w:b/>
                <w:bCs/>
                <w:sz w:val="20"/>
                <w:szCs w:val="24"/>
              </w:rPr>
              <w:fldChar w:fldCharType="separate"/>
            </w:r>
            <w:r w:rsidR="007D358A">
              <w:rPr>
                <w:b/>
                <w:bCs/>
                <w:noProof/>
                <w:sz w:val="18"/>
              </w:rPr>
              <w:t>3</w:t>
            </w:r>
            <w:r w:rsidR="00F0046F" w:rsidRPr="003D3F06">
              <w:rPr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36D4CB6A" w14:textId="77777777" w:rsidR="003D3F06" w:rsidRDefault="003D3F06" w:rsidP="00F0046F">
    <w:pPr>
      <w:pStyle w:val="Pieddepage"/>
      <w:tabs>
        <w:tab w:val="clear" w:pos="4536"/>
        <w:tab w:val="clear" w:pos="9072"/>
        <w:tab w:val="left" w:pos="3180"/>
      </w:tabs>
      <w:rPr>
        <w:i/>
        <w:sz w:val="16"/>
        <w:szCs w:val="16"/>
      </w:rPr>
    </w:pPr>
    <w:r>
      <w:rPr>
        <w:i/>
        <w:sz w:val="16"/>
        <w:szCs w:val="16"/>
      </w:rPr>
      <w:t>Cadre de réponses</w:t>
    </w:r>
  </w:p>
  <w:p w14:paraId="5298EBB2" w14:textId="57C97C93" w:rsidR="008114FD" w:rsidRPr="00F0046F" w:rsidRDefault="00A92192" w:rsidP="00F0046F">
    <w:pPr>
      <w:pStyle w:val="Pieddepage"/>
      <w:tabs>
        <w:tab w:val="clear" w:pos="4536"/>
        <w:tab w:val="clear" w:pos="9072"/>
        <w:tab w:val="left" w:pos="3180"/>
      </w:tabs>
    </w:pPr>
    <w:r w:rsidRPr="006D307F">
      <w:rPr>
        <w:i/>
        <w:sz w:val="16"/>
        <w:szCs w:val="16"/>
      </w:rPr>
      <w:t xml:space="preserve">MOE </w:t>
    </w:r>
    <w:r w:rsidR="005A4150">
      <w:rPr>
        <w:i/>
        <w:sz w:val="16"/>
        <w:szCs w:val="16"/>
      </w:rPr>
      <w:t>AOO n°04</w:t>
    </w:r>
    <w:r w:rsidR="00640DC4">
      <w:rPr>
        <w:i/>
        <w:sz w:val="16"/>
        <w:szCs w:val="16"/>
      </w:rPr>
      <w:t>-2025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A8405" w14:textId="77777777" w:rsidR="005A4150" w:rsidRDefault="005A415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4B47EC" w14:textId="77777777" w:rsidR="009A6000" w:rsidRDefault="009A6000" w:rsidP="002E048C">
      <w:pPr>
        <w:spacing w:after="0" w:line="240" w:lineRule="auto"/>
      </w:pPr>
      <w:r>
        <w:separator/>
      </w:r>
    </w:p>
  </w:footnote>
  <w:footnote w:type="continuationSeparator" w:id="0">
    <w:p w14:paraId="4E629516" w14:textId="77777777" w:rsidR="009A6000" w:rsidRDefault="009A6000" w:rsidP="002E04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88E63" w14:textId="77777777" w:rsidR="005A4150" w:rsidRDefault="005A415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50253" w14:textId="77777777" w:rsidR="008558E4" w:rsidRDefault="008558E4" w:rsidP="008558E4">
    <w:pPr>
      <w:pStyle w:val="En-tt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B4E6FE" w14:textId="77777777" w:rsidR="005A4150" w:rsidRDefault="005A415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67AF5"/>
    <w:multiLevelType w:val="hybridMultilevel"/>
    <w:tmpl w:val="BE788394"/>
    <w:lvl w:ilvl="0" w:tplc="2BD4C77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D65D4"/>
    <w:multiLevelType w:val="hybridMultilevel"/>
    <w:tmpl w:val="AA1A26C4"/>
    <w:lvl w:ilvl="0" w:tplc="AC5CD6E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E32C4"/>
    <w:multiLevelType w:val="multilevel"/>
    <w:tmpl w:val="3B5C97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92" w:hanging="1800"/>
      </w:pPr>
      <w:rPr>
        <w:rFonts w:hint="default"/>
      </w:rPr>
    </w:lvl>
  </w:abstractNum>
  <w:abstractNum w:abstractNumId="3" w15:restartNumberingAfterBreak="0">
    <w:nsid w:val="0B4917B1"/>
    <w:multiLevelType w:val="multilevel"/>
    <w:tmpl w:val="E6363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-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-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56C02B8"/>
    <w:multiLevelType w:val="hybridMultilevel"/>
    <w:tmpl w:val="0C4AC634"/>
    <w:lvl w:ilvl="0" w:tplc="8528BDF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146E11"/>
    <w:multiLevelType w:val="multilevel"/>
    <w:tmpl w:val="68B6A9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21C41B8"/>
    <w:multiLevelType w:val="hybridMultilevel"/>
    <w:tmpl w:val="BE788394"/>
    <w:lvl w:ilvl="0" w:tplc="2BD4C77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F00B18"/>
    <w:multiLevelType w:val="hybridMultilevel"/>
    <w:tmpl w:val="93222ADA"/>
    <w:lvl w:ilvl="0" w:tplc="9948F23C">
      <w:start w:val="2"/>
      <w:numFmt w:val="bullet"/>
      <w:lvlText w:val=""/>
      <w:lvlJc w:val="left"/>
      <w:pPr>
        <w:ind w:left="1069" w:hanging="360"/>
      </w:pPr>
      <w:rPr>
        <w:rFonts w:ascii="Wingdings" w:eastAsiaTheme="minorHAnsi" w:hAnsi="Wingdings" w:cstheme="minorHAnsi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9FC695A"/>
    <w:multiLevelType w:val="multilevel"/>
    <w:tmpl w:val="01347F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CF32734"/>
    <w:multiLevelType w:val="hybridMultilevel"/>
    <w:tmpl w:val="46802A00"/>
    <w:lvl w:ilvl="0" w:tplc="CD224FFE">
      <w:start w:val="1"/>
      <w:numFmt w:val="decimal"/>
      <w:lvlText w:val="1.%1 -"/>
      <w:lvlJc w:val="left"/>
      <w:pPr>
        <w:ind w:left="720" w:hanging="360"/>
      </w:pPr>
      <w:rPr>
        <w:rFonts w:hint="default"/>
      </w:rPr>
    </w:lvl>
    <w:lvl w:ilvl="1" w:tplc="8528BDFA">
      <w:numFmt w:val="bullet"/>
      <w:lvlText w:val=""/>
      <w:lvlJc w:val="left"/>
      <w:pPr>
        <w:ind w:left="360" w:hanging="360"/>
      </w:pPr>
      <w:rPr>
        <w:rFonts w:ascii="Wingdings" w:eastAsiaTheme="minorHAnsi" w:hAnsi="Wingdings" w:cstheme="minorBidi" w:hint="default"/>
        <w:u w:val="none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F3F7D"/>
    <w:multiLevelType w:val="hybridMultilevel"/>
    <w:tmpl w:val="13FE5D1A"/>
    <w:lvl w:ilvl="0" w:tplc="2BD4C77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7F6CFF"/>
    <w:multiLevelType w:val="hybridMultilevel"/>
    <w:tmpl w:val="E6B2E074"/>
    <w:lvl w:ilvl="0" w:tplc="E544FA5A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656ECC"/>
    <w:multiLevelType w:val="hybridMultilevel"/>
    <w:tmpl w:val="7B86664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93038A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CEC742B"/>
    <w:multiLevelType w:val="hybridMultilevel"/>
    <w:tmpl w:val="BF1AE2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4A685A"/>
    <w:multiLevelType w:val="hybridMultilevel"/>
    <w:tmpl w:val="B3AAFBEC"/>
    <w:lvl w:ilvl="0" w:tplc="FDCABE94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1B36C0"/>
    <w:multiLevelType w:val="hybridMultilevel"/>
    <w:tmpl w:val="F79CC72E"/>
    <w:lvl w:ilvl="0" w:tplc="AA007278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4A6E6F"/>
    <w:multiLevelType w:val="hybridMultilevel"/>
    <w:tmpl w:val="F4A050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653219"/>
    <w:multiLevelType w:val="hybridMultilevel"/>
    <w:tmpl w:val="6FA6C9BE"/>
    <w:lvl w:ilvl="0" w:tplc="FF6EC2A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973FB4"/>
    <w:multiLevelType w:val="hybridMultilevel"/>
    <w:tmpl w:val="51DE04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000326"/>
    <w:multiLevelType w:val="hybridMultilevel"/>
    <w:tmpl w:val="DC565B7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4268A7"/>
    <w:multiLevelType w:val="hybridMultilevel"/>
    <w:tmpl w:val="452C09EC"/>
    <w:lvl w:ilvl="0" w:tplc="A754E39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9B5141"/>
    <w:multiLevelType w:val="hybridMultilevel"/>
    <w:tmpl w:val="13FE5D1A"/>
    <w:lvl w:ilvl="0" w:tplc="2BD4C77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CB186C"/>
    <w:multiLevelType w:val="hybridMultilevel"/>
    <w:tmpl w:val="BE788394"/>
    <w:lvl w:ilvl="0" w:tplc="2BD4C77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DF134B"/>
    <w:multiLevelType w:val="hybridMultilevel"/>
    <w:tmpl w:val="9FCC030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8"/>
  </w:num>
  <w:num w:numId="4">
    <w:abstractNumId w:val="21"/>
  </w:num>
  <w:num w:numId="5">
    <w:abstractNumId w:val="18"/>
  </w:num>
  <w:num w:numId="6">
    <w:abstractNumId w:val="13"/>
  </w:num>
  <w:num w:numId="7">
    <w:abstractNumId w:val="14"/>
  </w:num>
  <w:num w:numId="8">
    <w:abstractNumId w:val="19"/>
  </w:num>
  <w:num w:numId="9">
    <w:abstractNumId w:val="7"/>
  </w:num>
  <w:num w:numId="10">
    <w:abstractNumId w:val="2"/>
  </w:num>
  <w:num w:numId="11">
    <w:abstractNumId w:val="24"/>
  </w:num>
  <w:num w:numId="12">
    <w:abstractNumId w:val="16"/>
  </w:num>
  <w:num w:numId="13">
    <w:abstractNumId w:val="1"/>
  </w:num>
  <w:num w:numId="14">
    <w:abstractNumId w:val="12"/>
  </w:num>
  <w:num w:numId="15">
    <w:abstractNumId w:val="10"/>
  </w:num>
  <w:num w:numId="16">
    <w:abstractNumId w:val="0"/>
  </w:num>
  <w:num w:numId="17">
    <w:abstractNumId w:val="6"/>
  </w:num>
  <w:num w:numId="18">
    <w:abstractNumId w:val="23"/>
  </w:num>
  <w:num w:numId="19">
    <w:abstractNumId w:val="22"/>
  </w:num>
  <w:num w:numId="20">
    <w:abstractNumId w:val="20"/>
  </w:num>
  <w:num w:numId="21">
    <w:abstractNumId w:val="17"/>
  </w:num>
  <w:num w:numId="22">
    <w:abstractNumId w:val="5"/>
  </w:num>
  <w:num w:numId="23">
    <w:abstractNumId w:val="3"/>
  </w:num>
  <w:num w:numId="24">
    <w:abstractNumId w:val="9"/>
  </w:num>
  <w:num w:numId="2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HANTEAU SEREIN MARIE CECILE (CPAM MARNE)">
    <w15:presenceInfo w15:providerId="AD" w15:userId="S-1-5-21-221657151-1568348028-1356926495-84552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379"/>
    <w:rsid w:val="00004698"/>
    <w:rsid w:val="0003341B"/>
    <w:rsid w:val="00036CE1"/>
    <w:rsid w:val="00047244"/>
    <w:rsid w:val="000537AE"/>
    <w:rsid w:val="000551DA"/>
    <w:rsid w:val="00065E8C"/>
    <w:rsid w:val="00074D98"/>
    <w:rsid w:val="0009075F"/>
    <w:rsid w:val="00091ADD"/>
    <w:rsid w:val="000944F4"/>
    <w:rsid w:val="000D1332"/>
    <w:rsid w:val="000E2CAA"/>
    <w:rsid w:val="000E60F1"/>
    <w:rsid w:val="001222FC"/>
    <w:rsid w:val="00122354"/>
    <w:rsid w:val="00140B4A"/>
    <w:rsid w:val="00142593"/>
    <w:rsid w:val="00152A0E"/>
    <w:rsid w:val="00152CEF"/>
    <w:rsid w:val="00157AE9"/>
    <w:rsid w:val="00172655"/>
    <w:rsid w:val="00196F6D"/>
    <w:rsid w:val="001A498B"/>
    <w:rsid w:val="001A7E9D"/>
    <w:rsid w:val="001B0AB7"/>
    <w:rsid w:val="001B5D85"/>
    <w:rsid w:val="001C71FE"/>
    <w:rsid w:val="001E162B"/>
    <w:rsid w:val="00206132"/>
    <w:rsid w:val="00226219"/>
    <w:rsid w:val="002362F7"/>
    <w:rsid w:val="00250E6D"/>
    <w:rsid w:val="00255C2E"/>
    <w:rsid w:val="00261A66"/>
    <w:rsid w:val="00262E3D"/>
    <w:rsid w:val="00263F2A"/>
    <w:rsid w:val="00267AB2"/>
    <w:rsid w:val="00272DB5"/>
    <w:rsid w:val="002B52B1"/>
    <w:rsid w:val="002B5A94"/>
    <w:rsid w:val="002B7AEC"/>
    <w:rsid w:val="002C79B4"/>
    <w:rsid w:val="002D4107"/>
    <w:rsid w:val="002E048C"/>
    <w:rsid w:val="002E74DC"/>
    <w:rsid w:val="00303FEC"/>
    <w:rsid w:val="00304926"/>
    <w:rsid w:val="00322CF8"/>
    <w:rsid w:val="003265EB"/>
    <w:rsid w:val="00326D75"/>
    <w:rsid w:val="003334D5"/>
    <w:rsid w:val="00351A47"/>
    <w:rsid w:val="0038371F"/>
    <w:rsid w:val="00386990"/>
    <w:rsid w:val="00387462"/>
    <w:rsid w:val="00393F57"/>
    <w:rsid w:val="00396F37"/>
    <w:rsid w:val="003A1EDC"/>
    <w:rsid w:val="003B1195"/>
    <w:rsid w:val="003B5BE6"/>
    <w:rsid w:val="003C26C1"/>
    <w:rsid w:val="003C577D"/>
    <w:rsid w:val="003D09C5"/>
    <w:rsid w:val="003D23D9"/>
    <w:rsid w:val="003D3F06"/>
    <w:rsid w:val="003E29D9"/>
    <w:rsid w:val="003E55A8"/>
    <w:rsid w:val="003E6399"/>
    <w:rsid w:val="003E7784"/>
    <w:rsid w:val="004017E7"/>
    <w:rsid w:val="004038F2"/>
    <w:rsid w:val="00407D1E"/>
    <w:rsid w:val="00413C43"/>
    <w:rsid w:val="00415ED8"/>
    <w:rsid w:val="00423603"/>
    <w:rsid w:val="004238C1"/>
    <w:rsid w:val="00427251"/>
    <w:rsid w:val="00450103"/>
    <w:rsid w:val="00455E67"/>
    <w:rsid w:val="0049195D"/>
    <w:rsid w:val="00492A34"/>
    <w:rsid w:val="004A15AA"/>
    <w:rsid w:val="004B4F79"/>
    <w:rsid w:val="004C1636"/>
    <w:rsid w:val="004C21AB"/>
    <w:rsid w:val="004E1219"/>
    <w:rsid w:val="004E1FCE"/>
    <w:rsid w:val="004E75D3"/>
    <w:rsid w:val="004E760F"/>
    <w:rsid w:val="004F0894"/>
    <w:rsid w:val="004F7B09"/>
    <w:rsid w:val="004F7ED9"/>
    <w:rsid w:val="00500EA1"/>
    <w:rsid w:val="005036F6"/>
    <w:rsid w:val="00514138"/>
    <w:rsid w:val="005351EB"/>
    <w:rsid w:val="00542EA1"/>
    <w:rsid w:val="00557318"/>
    <w:rsid w:val="005627E0"/>
    <w:rsid w:val="0056693D"/>
    <w:rsid w:val="0057364E"/>
    <w:rsid w:val="00584252"/>
    <w:rsid w:val="00585DA1"/>
    <w:rsid w:val="005A3063"/>
    <w:rsid w:val="005A4150"/>
    <w:rsid w:val="005B08B8"/>
    <w:rsid w:val="005B1D41"/>
    <w:rsid w:val="005B522C"/>
    <w:rsid w:val="005C1EAB"/>
    <w:rsid w:val="005C5429"/>
    <w:rsid w:val="005D18B5"/>
    <w:rsid w:val="005E651A"/>
    <w:rsid w:val="005F3EED"/>
    <w:rsid w:val="00614936"/>
    <w:rsid w:val="00624BE5"/>
    <w:rsid w:val="006314FB"/>
    <w:rsid w:val="00631CFB"/>
    <w:rsid w:val="00636147"/>
    <w:rsid w:val="00640DC4"/>
    <w:rsid w:val="006446C9"/>
    <w:rsid w:val="006448DA"/>
    <w:rsid w:val="006454C5"/>
    <w:rsid w:val="00664804"/>
    <w:rsid w:val="00671600"/>
    <w:rsid w:val="00673267"/>
    <w:rsid w:val="0067473D"/>
    <w:rsid w:val="00680B65"/>
    <w:rsid w:val="006A4EBE"/>
    <w:rsid w:val="006C4210"/>
    <w:rsid w:val="006C47BE"/>
    <w:rsid w:val="006D307F"/>
    <w:rsid w:val="006D54C8"/>
    <w:rsid w:val="006E03D6"/>
    <w:rsid w:val="006F2F9F"/>
    <w:rsid w:val="00702E96"/>
    <w:rsid w:val="00706813"/>
    <w:rsid w:val="00717EA9"/>
    <w:rsid w:val="00720F4F"/>
    <w:rsid w:val="0072538E"/>
    <w:rsid w:val="0073208C"/>
    <w:rsid w:val="00736834"/>
    <w:rsid w:val="00743502"/>
    <w:rsid w:val="00773ED0"/>
    <w:rsid w:val="00782A63"/>
    <w:rsid w:val="00786923"/>
    <w:rsid w:val="007924BA"/>
    <w:rsid w:val="00793688"/>
    <w:rsid w:val="007A2CA6"/>
    <w:rsid w:val="007A4CDB"/>
    <w:rsid w:val="007B0C50"/>
    <w:rsid w:val="007B285F"/>
    <w:rsid w:val="007B640F"/>
    <w:rsid w:val="007D358A"/>
    <w:rsid w:val="007E2005"/>
    <w:rsid w:val="007E2D51"/>
    <w:rsid w:val="007E7661"/>
    <w:rsid w:val="007E7F9C"/>
    <w:rsid w:val="007F7518"/>
    <w:rsid w:val="007F7886"/>
    <w:rsid w:val="007F7A8C"/>
    <w:rsid w:val="008114FD"/>
    <w:rsid w:val="008210F4"/>
    <w:rsid w:val="0082670F"/>
    <w:rsid w:val="00827FE8"/>
    <w:rsid w:val="008353B2"/>
    <w:rsid w:val="00835891"/>
    <w:rsid w:val="008558E4"/>
    <w:rsid w:val="00855DF0"/>
    <w:rsid w:val="00866AEB"/>
    <w:rsid w:val="00875916"/>
    <w:rsid w:val="00876650"/>
    <w:rsid w:val="00876675"/>
    <w:rsid w:val="00891CC2"/>
    <w:rsid w:val="008A00F0"/>
    <w:rsid w:val="008A4DDD"/>
    <w:rsid w:val="008B36B1"/>
    <w:rsid w:val="008C5F2D"/>
    <w:rsid w:val="008E1301"/>
    <w:rsid w:val="008E37B2"/>
    <w:rsid w:val="008E4358"/>
    <w:rsid w:val="008F0E23"/>
    <w:rsid w:val="008F7B6F"/>
    <w:rsid w:val="00904F3F"/>
    <w:rsid w:val="00911379"/>
    <w:rsid w:val="00915C72"/>
    <w:rsid w:val="00920C05"/>
    <w:rsid w:val="00927241"/>
    <w:rsid w:val="00931D03"/>
    <w:rsid w:val="00937DD5"/>
    <w:rsid w:val="009479C4"/>
    <w:rsid w:val="00951463"/>
    <w:rsid w:val="00953155"/>
    <w:rsid w:val="0095695B"/>
    <w:rsid w:val="009859AE"/>
    <w:rsid w:val="00997CC4"/>
    <w:rsid w:val="009A03F6"/>
    <w:rsid w:val="009A6000"/>
    <w:rsid w:val="009A632A"/>
    <w:rsid w:val="009B022C"/>
    <w:rsid w:val="009C46EF"/>
    <w:rsid w:val="009C4C42"/>
    <w:rsid w:val="009E75B3"/>
    <w:rsid w:val="009E7D6D"/>
    <w:rsid w:val="009F11A0"/>
    <w:rsid w:val="009F42FB"/>
    <w:rsid w:val="00A1732F"/>
    <w:rsid w:val="00A1776B"/>
    <w:rsid w:val="00A21286"/>
    <w:rsid w:val="00A50C0F"/>
    <w:rsid w:val="00A56956"/>
    <w:rsid w:val="00A626D4"/>
    <w:rsid w:val="00A767D1"/>
    <w:rsid w:val="00A83E09"/>
    <w:rsid w:val="00A86559"/>
    <w:rsid w:val="00A92192"/>
    <w:rsid w:val="00A97E04"/>
    <w:rsid w:val="00AB0E2A"/>
    <w:rsid w:val="00AB129C"/>
    <w:rsid w:val="00AB5A8E"/>
    <w:rsid w:val="00AD0DC9"/>
    <w:rsid w:val="00AE3277"/>
    <w:rsid w:val="00AE4A63"/>
    <w:rsid w:val="00AE5528"/>
    <w:rsid w:val="00B10065"/>
    <w:rsid w:val="00B3115F"/>
    <w:rsid w:val="00B35AF3"/>
    <w:rsid w:val="00B40D5D"/>
    <w:rsid w:val="00B40EFD"/>
    <w:rsid w:val="00B438B1"/>
    <w:rsid w:val="00B4535A"/>
    <w:rsid w:val="00B60104"/>
    <w:rsid w:val="00B67708"/>
    <w:rsid w:val="00B727FF"/>
    <w:rsid w:val="00B8250D"/>
    <w:rsid w:val="00B83856"/>
    <w:rsid w:val="00B83EAA"/>
    <w:rsid w:val="00B852F7"/>
    <w:rsid w:val="00B929DB"/>
    <w:rsid w:val="00BB0369"/>
    <w:rsid w:val="00BB3AEC"/>
    <w:rsid w:val="00BD00DE"/>
    <w:rsid w:val="00BD7CAA"/>
    <w:rsid w:val="00BE16AF"/>
    <w:rsid w:val="00BE2AE1"/>
    <w:rsid w:val="00BE5F6A"/>
    <w:rsid w:val="00C07F4F"/>
    <w:rsid w:val="00C13C97"/>
    <w:rsid w:val="00C23EA9"/>
    <w:rsid w:val="00C25EB0"/>
    <w:rsid w:val="00C36277"/>
    <w:rsid w:val="00C520AA"/>
    <w:rsid w:val="00C52810"/>
    <w:rsid w:val="00C61646"/>
    <w:rsid w:val="00C62F1D"/>
    <w:rsid w:val="00C670BB"/>
    <w:rsid w:val="00C673A5"/>
    <w:rsid w:val="00C70FD6"/>
    <w:rsid w:val="00C718FC"/>
    <w:rsid w:val="00C80D30"/>
    <w:rsid w:val="00C85817"/>
    <w:rsid w:val="00CA122E"/>
    <w:rsid w:val="00CA68A9"/>
    <w:rsid w:val="00CB16D9"/>
    <w:rsid w:val="00CB5843"/>
    <w:rsid w:val="00CB5C45"/>
    <w:rsid w:val="00CB7916"/>
    <w:rsid w:val="00CC462E"/>
    <w:rsid w:val="00CD40B2"/>
    <w:rsid w:val="00CE308E"/>
    <w:rsid w:val="00CE53CB"/>
    <w:rsid w:val="00CE7778"/>
    <w:rsid w:val="00D058F3"/>
    <w:rsid w:val="00D11557"/>
    <w:rsid w:val="00D14ADB"/>
    <w:rsid w:val="00D22A36"/>
    <w:rsid w:val="00D23B7B"/>
    <w:rsid w:val="00D4093E"/>
    <w:rsid w:val="00D52DDF"/>
    <w:rsid w:val="00D55553"/>
    <w:rsid w:val="00D62A0F"/>
    <w:rsid w:val="00D96734"/>
    <w:rsid w:val="00DA1352"/>
    <w:rsid w:val="00DA24E0"/>
    <w:rsid w:val="00DB3B08"/>
    <w:rsid w:val="00DB754F"/>
    <w:rsid w:val="00DD2A09"/>
    <w:rsid w:val="00DD3063"/>
    <w:rsid w:val="00DE16DE"/>
    <w:rsid w:val="00DE3BDB"/>
    <w:rsid w:val="00DF51D3"/>
    <w:rsid w:val="00E04420"/>
    <w:rsid w:val="00E05CEB"/>
    <w:rsid w:val="00E07A6C"/>
    <w:rsid w:val="00E33CEC"/>
    <w:rsid w:val="00E4310F"/>
    <w:rsid w:val="00E4417D"/>
    <w:rsid w:val="00E54EEC"/>
    <w:rsid w:val="00E61992"/>
    <w:rsid w:val="00E6778B"/>
    <w:rsid w:val="00E72614"/>
    <w:rsid w:val="00E83434"/>
    <w:rsid w:val="00EA0A3F"/>
    <w:rsid w:val="00EB1C69"/>
    <w:rsid w:val="00EB3AB7"/>
    <w:rsid w:val="00EB465F"/>
    <w:rsid w:val="00EB4789"/>
    <w:rsid w:val="00EC367B"/>
    <w:rsid w:val="00EC6D2B"/>
    <w:rsid w:val="00ED0ECC"/>
    <w:rsid w:val="00EF43C2"/>
    <w:rsid w:val="00F0046F"/>
    <w:rsid w:val="00F13F8A"/>
    <w:rsid w:val="00F25124"/>
    <w:rsid w:val="00F279E8"/>
    <w:rsid w:val="00F33212"/>
    <w:rsid w:val="00F338C9"/>
    <w:rsid w:val="00F34039"/>
    <w:rsid w:val="00F43B6D"/>
    <w:rsid w:val="00F440E0"/>
    <w:rsid w:val="00F6418B"/>
    <w:rsid w:val="00F70766"/>
    <w:rsid w:val="00F825CF"/>
    <w:rsid w:val="00F8296E"/>
    <w:rsid w:val="00F84641"/>
    <w:rsid w:val="00FA0D39"/>
    <w:rsid w:val="00FC1162"/>
    <w:rsid w:val="00FC45CC"/>
    <w:rsid w:val="00FC4615"/>
    <w:rsid w:val="00FE6FE3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D8118E6"/>
  <w15:docId w15:val="{10AEDA93-C69F-4107-9E6F-6A99EBEA7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11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91137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1137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1137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1137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1137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113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1379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link w:val="ParagraphedelisteCar"/>
    <w:uiPriority w:val="34"/>
    <w:qFormat/>
    <w:rsid w:val="0091137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E04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048C"/>
  </w:style>
  <w:style w:type="paragraph" w:styleId="Pieddepage">
    <w:name w:val="footer"/>
    <w:basedOn w:val="Normal"/>
    <w:link w:val="PieddepageCar"/>
    <w:uiPriority w:val="99"/>
    <w:unhideWhenUsed/>
    <w:rsid w:val="002E04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048C"/>
  </w:style>
  <w:style w:type="paragraph" w:customStyle="1" w:styleId="CarCarCarCarCar1CarCarCar">
    <w:name w:val="Car Car Car Car Car1 Car Car Car"/>
    <w:basedOn w:val="Normal"/>
    <w:rsid w:val="00920C05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andard">
    <w:name w:val="Standard"/>
    <w:rsid w:val="009859AE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  <w:style w:type="character" w:customStyle="1" w:styleId="ParagraphedelisteCar">
    <w:name w:val="Paragraphe de liste Car"/>
    <w:link w:val="Paragraphedeliste"/>
    <w:rsid w:val="004C1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421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VERSAEVEL-60895</dc:creator>
  <cp:lastModifiedBy>CHANTEAU SEREIN MARIE CECILE (CPAM MARNE)</cp:lastModifiedBy>
  <cp:revision>12</cp:revision>
  <cp:lastPrinted>2021-10-25T10:32:00Z</cp:lastPrinted>
  <dcterms:created xsi:type="dcterms:W3CDTF">2025-08-04T13:02:00Z</dcterms:created>
  <dcterms:modified xsi:type="dcterms:W3CDTF">2025-09-11T06:51:00Z</dcterms:modified>
</cp:coreProperties>
</file>